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7BCFBE" w14:textId="5CC0FA7D" w:rsidR="005740C3" w:rsidRPr="004429CF" w:rsidRDefault="009A0078" w:rsidP="004656E3">
      <w:pPr>
        <w:pStyle w:val="Nadpissmlouva"/>
        <w:spacing w:before="0"/>
      </w:pPr>
      <w:r w:rsidRPr="00DC60C3">
        <w:t xml:space="preserve">Smlouva o dílo </w:t>
      </w:r>
    </w:p>
    <w:p w14:paraId="71413EB7" w14:textId="5104334A" w:rsidR="005740C3" w:rsidRPr="004656E3" w:rsidRDefault="005740C3" w:rsidP="00E83679">
      <w:pPr>
        <w:spacing w:after="0"/>
        <w:rPr>
          <w:rStyle w:val="Tun"/>
          <w:rFonts w:eastAsiaTheme="minorHAnsi"/>
          <w:highlight w:val="green"/>
        </w:rPr>
      </w:pPr>
      <w:r w:rsidRPr="004656E3">
        <w:rPr>
          <w:rStyle w:val="Tun"/>
          <w:rFonts w:eastAsiaTheme="minorHAnsi"/>
          <w:highlight w:val="green"/>
        </w:rPr>
        <w:t xml:space="preserve">Číslo smlouvy </w:t>
      </w:r>
      <w:r w:rsidR="0093076F">
        <w:rPr>
          <w:rStyle w:val="Tun"/>
          <w:rFonts w:eastAsiaTheme="minorHAnsi"/>
          <w:highlight w:val="green"/>
        </w:rPr>
        <w:t>O</w:t>
      </w:r>
      <w:r w:rsidRPr="004656E3">
        <w:rPr>
          <w:rStyle w:val="Tun"/>
          <w:rFonts w:eastAsiaTheme="minorHAnsi"/>
          <w:highlight w:val="green"/>
        </w:rPr>
        <w:t>bjednatele</w:t>
      </w:r>
      <w:r w:rsidR="009914E4" w:rsidRPr="004656E3">
        <w:rPr>
          <w:rStyle w:val="Tun"/>
          <w:rFonts w:eastAsiaTheme="minorHAnsi"/>
          <w:highlight w:val="green"/>
        </w:rPr>
        <w:t>:</w:t>
      </w:r>
      <w:r w:rsidR="009914E4" w:rsidRPr="004656E3">
        <w:rPr>
          <w:highlight w:val="green"/>
        </w:rPr>
        <w:t xml:space="preserve"> </w:t>
      </w:r>
      <w:r w:rsidR="008945EC" w:rsidRPr="004656E3">
        <w:rPr>
          <w:rStyle w:val="Tun"/>
          <w:rFonts w:eastAsiaTheme="minorHAnsi"/>
          <w:highlight w:val="green"/>
        </w:rPr>
        <w:t>[DOPLNÍ OBJEDNATEL PŘI PODPISU SMLOUVY]</w:t>
      </w:r>
    </w:p>
    <w:p w14:paraId="6F0FEDA9" w14:textId="66BC51E5" w:rsidR="005740C3" w:rsidRDefault="005740C3" w:rsidP="00052CEF">
      <w:pPr>
        <w:spacing w:before="0" w:after="0"/>
        <w:rPr>
          <w:rStyle w:val="Tun"/>
          <w:rFonts w:eastAsiaTheme="minorHAnsi"/>
        </w:rPr>
      </w:pPr>
      <w:r w:rsidRPr="004656E3">
        <w:rPr>
          <w:rStyle w:val="Tun"/>
          <w:rFonts w:eastAsiaTheme="minorHAnsi"/>
          <w:highlight w:val="yellow"/>
        </w:rPr>
        <w:t xml:space="preserve">Číslo smlouvy </w:t>
      </w:r>
      <w:r w:rsidR="0093076F">
        <w:rPr>
          <w:rStyle w:val="Tun"/>
          <w:rFonts w:eastAsiaTheme="minorHAnsi"/>
          <w:highlight w:val="yellow"/>
        </w:rPr>
        <w:t>Z</w:t>
      </w:r>
      <w:r w:rsidRPr="004656E3">
        <w:rPr>
          <w:rStyle w:val="Tun"/>
          <w:rFonts w:eastAsiaTheme="minorHAnsi"/>
          <w:highlight w:val="yellow"/>
        </w:rPr>
        <w:t>hotovitele</w:t>
      </w:r>
      <w:r w:rsidR="009914E4" w:rsidRPr="004656E3">
        <w:rPr>
          <w:rStyle w:val="Tun"/>
          <w:rFonts w:eastAsiaTheme="minorHAnsi"/>
          <w:highlight w:val="yellow"/>
        </w:rPr>
        <w:t xml:space="preserve">: </w:t>
      </w:r>
      <w:r w:rsidR="008945EC" w:rsidRPr="004656E3">
        <w:rPr>
          <w:rStyle w:val="Tun"/>
          <w:rFonts w:eastAsiaTheme="minorHAnsi"/>
          <w:highlight w:val="yellow"/>
        </w:rPr>
        <w:t>[DOPLNÍ ZHOTOVITEL]</w:t>
      </w:r>
    </w:p>
    <w:p w14:paraId="64F1438D" w14:textId="586946F7" w:rsidR="004E5AC5" w:rsidRPr="004E5AC5" w:rsidRDefault="00B116DB" w:rsidP="004E5AC5">
      <w:pPr>
        <w:tabs>
          <w:tab w:val="left" w:pos="1985"/>
          <w:tab w:val="right" w:pos="5670"/>
        </w:tabs>
        <w:suppressAutoHyphens/>
        <w:spacing w:before="0" w:after="0" w:line="276" w:lineRule="auto"/>
        <w:jc w:val="left"/>
        <w:rPr>
          <w:rFonts w:cs="Arial"/>
          <w:b/>
          <w:bCs/>
          <w:highlight w:val="yellow"/>
        </w:rPr>
      </w:pPr>
      <w:r>
        <w:rPr>
          <w:rFonts w:cs="Arial"/>
          <w:b/>
        </w:rPr>
        <w:t>ISPROFOND</w:t>
      </w:r>
      <w:r w:rsidR="004E5AC5" w:rsidRPr="004E5AC5">
        <w:rPr>
          <w:rFonts w:cs="Arial"/>
          <w:b/>
        </w:rPr>
        <w:t>:</w:t>
      </w:r>
      <w:r>
        <w:rPr>
          <w:rFonts w:cs="Arial"/>
        </w:rPr>
        <w:t xml:space="preserve"> </w:t>
      </w:r>
      <w:r w:rsidR="0093076F" w:rsidRPr="0093076F">
        <w:rPr>
          <w:rFonts w:cs="Arial"/>
          <w:b/>
          <w:bCs/>
        </w:rPr>
        <w:t xml:space="preserve">500 372 0064 </w:t>
      </w:r>
      <w:r w:rsidR="004E5AC5" w:rsidRPr="004E5AC5">
        <w:rPr>
          <w:rFonts w:cs="Arial"/>
          <w:b/>
          <w:bCs/>
        </w:rPr>
        <w:t xml:space="preserve"> </w:t>
      </w:r>
      <w:r w:rsidR="0093076F" w:rsidRPr="0093076F">
        <w:rPr>
          <w:rFonts w:cs="Arial"/>
          <w:bCs/>
          <w:i/>
        </w:rPr>
        <w:t>Příprava akcí rychlých spojení - CEF2</w:t>
      </w:r>
    </w:p>
    <w:p w14:paraId="16B951EA" w14:textId="00430F6B" w:rsidR="004E5AC5" w:rsidRPr="004E5AC5" w:rsidRDefault="00B116DB" w:rsidP="004E5AC5">
      <w:pPr>
        <w:tabs>
          <w:tab w:val="left" w:pos="1985"/>
          <w:tab w:val="right" w:pos="5670"/>
        </w:tabs>
        <w:suppressAutoHyphens/>
        <w:spacing w:before="0" w:after="0" w:line="276" w:lineRule="auto"/>
        <w:jc w:val="left"/>
        <w:rPr>
          <w:rFonts w:cs="Arial"/>
          <w:bCs/>
          <w:i/>
        </w:rPr>
      </w:pPr>
      <w:r w:rsidRPr="00B116DB">
        <w:rPr>
          <w:rFonts w:cs="Arial"/>
          <w:b/>
        </w:rPr>
        <w:t>SUBISPROFIN</w:t>
      </w:r>
      <w:r w:rsidR="004E5AC5" w:rsidRPr="004E5AC5">
        <w:rPr>
          <w:rFonts w:cs="Arial"/>
          <w:b/>
        </w:rPr>
        <w:t>:</w:t>
      </w:r>
      <w:r w:rsidR="004E5AC5" w:rsidRPr="004E5AC5">
        <w:rPr>
          <w:rFonts w:cs="Arial"/>
          <w:b/>
          <w:bCs/>
        </w:rPr>
        <w:t xml:space="preserve"> </w:t>
      </w:r>
      <w:r w:rsidR="0093076F" w:rsidRPr="0093076F">
        <w:rPr>
          <w:rFonts w:cs="Arial"/>
          <w:b/>
          <w:bCs/>
        </w:rPr>
        <w:t>542 352 0053</w:t>
      </w:r>
      <w:r w:rsidR="0093076F">
        <w:rPr>
          <w:rFonts w:cs="Arial"/>
          <w:b/>
          <w:bCs/>
        </w:rPr>
        <w:t xml:space="preserve"> </w:t>
      </w:r>
      <w:r w:rsidR="0093076F" w:rsidRPr="0093076F">
        <w:rPr>
          <w:rFonts w:cs="Arial"/>
          <w:bCs/>
          <w:i/>
        </w:rPr>
        <w:t>RS4 úsek Ústí nad Labem – státní hranice CZ/SRN</w:t>
      </w:r>
    </w:p>
    <w:p w14:paraId="55A13EF4" w14:textId="755BD2CB" w:rsidR="004E1498" w:rsidRDefault="004E1498" w:rsidP="00E83679">
      <w:pPr>
        <w:rPr>
          <w:lang w:eastAsia="cs-CZ"/>
        </w:rPr>
      </w:pPr>
      <w:r w:rsidRPr="00845E5E">
        <w:rPr>
          <w:i/>
          <w:lang w:eastAsia="cs-CZ"/>
        </w:rPr>
        <w:t xml:space="preserve">uzavřená podle </w:t>
      </w:r>
      <w:r w:rsidR="00F86C16" w:rsidRPr="00845E5E">
        <w:rPr>
          <w:i/>
          <w:lang w:eastAsia="cs-CZ"/>
        </w:rPr>
        <w:t>ust</w:t>
      </w:r>
      <w:r w:rsidR="00F86C16">
        <w:rPr>
          <w:i/>
          <w:lang w:eastAsia="cs-CZ"/>
        </w:rPr>
        <w:t>.</w:t>
      </w:r>
      <w:r w:rsidR="00F86C16" w:rsidRPr="00845E5E">
        <w:rPr>
          <w:i/>
          <w:lang w:eastAsia="cs-CZ"/>
        </w:rPr>
        <w:t xml:space="preserve"> </w:t>
      </w:r>
      <w:r w:rsidRPr="00845E5E">
        <w:rPr>
          <w:i/>
          <w:lang w:eastAsia="cs-CZ"/>
        </w:rPr>
        <w:t>§ 2586 a násl. zákona č. 89/2012 Sb., občanský zákoník, ve znění pozdějších předpisů</w:t>
      </w:r>
      <w:r w:rsidRPr="004E1498">
        <w:rPr>
          <w:lang w:eastAsia="cs-CZ"/>
        </w:rPr>
        <w:t xml:space="preserve"> (dále jen „</w:t>
      </w:r>
      <w:r w:rsidRPr="00E83679">
        <w:rPr>
          <w:rStyle w:val="Kurzvatun"/>
          <w:rFonts w:eastAsiaTheme="minorHAnsi"/>
        </w:rPr>
        <w:t>Občanský zákoník</w:t>
      </w:r>
      <w:r w:rsidRPr="004E1498">
        <w:rPr>
          <w:lang w:eastAsia="cs-CZ"/>
        </w:rPr>
        <w:t>“)</w:t>
      </w:r>
    </w:p>
    <w:p w14:paraId="5D2D2EBB" w14:textId="5F4BB713" w:rsidR="002A2DDA" w:rsidRDefault="002A2DDA" w:rsidP="00E83679">
      <w:pPr>
        <w:rPr>
          <w:lang w:eastAsia="cs-CZ"/>
        </w:rPr>
      </w:pPr>
      <w:r>
        <w:rPr>
          <w:lang w:eastAsia="cs-CZ"/>
        </w:rPr>
        <w:t>(dále</w:t>
      </w:r>
      <w:r w:rsidR="004E5AC5">
        <w:rPr>
          <w:lang w:eastAsia="cs-CZ"/>
        </w:rPr>
        <w:t xml:space="preserve"> také</w:t>
      </w:r>
      <w:r>
        <w:rPr>
          <w:lang w:eastAsia="cs-CZ"/>
        </w:rPr>
        <w:t xml:space="preserve"> jen</w:t>
      </w:r>
      <w:r w:rsidR="004E5AC5">
        <w:rPr>
          <w:lang w:eastAsia="cs-CZ"/>
        </w:rPr>
        <w:t xml:space="preserve"> jako</w:t>
      </w:r>
      <w:r>
        <w:rPr>
          <w:lang w:eastAsia="cs-CZ"/>
        </w:rPr>
        <w:t xml:space="preserve"> „</w:t>
      </w:r>
      <w:r w:rsidRPr="00E83679">
        <w:rPr>
          <w:rStyle w:val="Kurzvatun"/>
          <w:rFonts w:eastAsiaTheme="minorHAnsi"/>
        </w:rPr>
        <w:t>Smlouva</w:t>
      </w:r>
      <w:r>
        <w:rPr>
          <w:lang w:eastAsia="cs-CZ"/>
        </w:rPr>
        <w:t>“)</w:t>
      </w:r>
    </w:p>
    <w:p w14:paraId="0D392BF3" w14:textId="77777777" w:rsidR="00845E5E" w:rsidRPr="004E1498" w:rsidRDefault="00845E5E" w:rsidP="00E83679">
      <w:pPr>
        <w:rPr>
          <w:lang w:eastAsia="cs-CZ"/>
        </w:rPr>
      </w:pPr>
    </w:p>
    <w:p w14:paraId="78359DB8" w14:textId="77777777" w:rsidR="004656E3" w:rsidRPr="004656E3" w:rsidRDefault="004E1498" w:rsidP="004656E3">
      <w:pPr>
        <w:overflowPunct w:val="0"/>
        <w:autoSpaceDE w:val="0"/>
        <w:autoSpaceDN w:val="0"/>
        <w:adjustRightInd w:val="0"/>
        <w:spacing w:after="0" w:line="240" w:lineRule="auto"/>
        <w:textAlignment w:val="baseline"/>
        <w:rPr>
          <w:rFonts w:eastAsia="Times New Roman" w:cs="Times New Roman"/>
          <w:b/>
          <w:lang w:eastAsia="cs-CZ"/>
        </w:rPr>
      </w:pPr>
      <w:r w:rsidRPr="00E83679">
        <w:rPr>
          <w:rStyle w:val="Tun"/>
          <w:rFonts w:eastAsiaTheme="minorHAnsi"/>
        </w:rPr>
        <w:t>Objednatel</w:t>
      </w:r>
      <w:r w:rsidRPr="004E1498">
        <w:rPr>
          <w:b/>
        </w:rPr>
        <w:t>:</w:t>
      </w:r>
      <w:r w:rsidR="00040B0B">
        <w:rPr>
          <w:b/>
        </w:rPr>
        <w:tab/>
      </w:r>
      <w:r w:rsidR="004656E3" w:rsidRPr="004656E3">
        <w:rPr>
          <w:rFonts w:eastAsia="Times New Roman" w:cs="Times New Roman"/>
          <w:b/>
          <w:lang w:eastAsia="cs-CZ"/>
        </w:rPr>
        <w:t>Správa železnic, státní organizace</w:t>
      </w:r>
    </w:p>
    <w:p w14:paraId="2037BA12" w14:textId="77777777" w:rsidR="004656E3" w:rsidRDefault="004656E3" w:rsidP="004656E3">
      <w:pPr>
        <w:overflowPunct w:val="0"/>
        <w:autoSpaceDE w:val="0"/>
        <w:autoSpaceDN w:val="0"/>
        <w:adjustRightInd w:val="0"/>
        <w:spacing w:before="0" w:after="0" w:line="240" w:lineRule="auto"/>
        <w:jc w:val="left"/>
        <w:textAlignment w:val="baseline"/>
        <w:rPr>
          <w:rFonts w:eastAsia="Times New Roman" w:cs="Times New Roman"/>
          <w:lang w:eastAsia="cs-CZ"/>
        </w:rPr>
      </w:pPr>
      <w:r w:rsidRPr="004656E3">
        <w:rPr>
          <w:rFonts w:eastAsia="Times New Roman" w:cs="Times New Roman"/>
          <w:lang w:eastAsia="cs-CZ"/>
        </w:rPr>
        <w:tab/>
      </w:r>
      <w:r w:rsidRPr="004656E3">
        <w:rPr>
          <w:rFonts w:eastAsia="Times New Roman" w:cs="Times New Roman"/>
          <w:lang w:eastAsia="cs-CZ"/>
        </w:rPr>
        <w:tab/>
      </w:r>
      <w:r>
        <w:rPr>
          <w:rFonts w:eastAsia="Times New Roman" w:cs="Times New Roman"/>
          <w:lang w:eastAsia="cs-CZ"/>
        </w:rPr>
        <w:t xml:space="preserve">se sídlem </w:t>
      </w:r>
      <w:r w:rsidRPr="004656E3">
        <w:rPr>
          <w:rFonts w:eastAsia="Times New Roman" w:cs="Times New Roman"/>
          <w:lang w:eastAsia="cs-CZ"/>
        </w:rPr>
        <w:t>Praha 1 - Nové Město, Dlážděná 1003/7, PSČ 110 00</w:t>
      </w:r>
    </w:p>
    <w:p w14:paraId="3BF0935B" w14:textId="48580076" w:rsidR="004656E3" w:rsidRPr="004656E3" w:rsidRDefault="004656E3" w:rsidP="004656E3">
      <w:pPr>
        <w:overflowPunct w:val="0"/>
        <w:autoSpaceDE w:val="0"/>
        <w:autoSpaceDN w:val="0"/>
        <w:adjustRightInd w:val="0"/>
        <w:spacing w:before="0" w:after="0" w:line="240" w:lineRule="auto"/>
        <w:ind w:left="708" w:firstLine="708"/>
        <w:jc w:val="left"/>
        <w:textAlignment w:val="baseline"/>
        <w:rPr>
          <w:rFonts w:eastAsia="Times New Roman" w:cs="Times New Roman"/>
          <w:lang w:eastAsia="cs-CZ"/>
        </w:rPr>
      </w:pPr>
      <w:r w:rsidRPr="004656E3">
        <w:rPr>
          <w:rFonts w:eastAsia="Times New Roman" w:cs="Times New Roman"/>
          <w:lang w:eastAsia="cs-CZ"/>
        </w:rPr>
        <w:t>zapsaná v </w:t>
      </w:r>
      <w:r w:rsidR="00845E5E">
        <w:rPr>
          <w:rFonts w:eastAsia="Times New Roman" w:cs="Times New Roman"/>
          <w:lang w:eastAsia="cs-CZ"/>
        </w:rPr>
        <w:t>OR</w:t>
      </w:r>
      <w:r w:rsidRPr="004656E3">
        <w:rPr>
          <w:rFonts w:eastAsia="Times New Roman" w:cs="Times New Roman"/>
          <w:lang w:eastAsia="cs-CZ"/>
        </w:rPr>
        <w:t xml:space="preserve"> vedeném Městským soudem v Praze pod sp. zn. A 48384</w:t>
      </w:r>
    </w:p>
    <w:p w14:paraId="3A02D2DA" w14:textId="21E75049" w:rsidR="004656E3" w:rsidRPr="004656E3" w:rsidRDefault="004656E3" w:rsidP="004656E3">
      <w:pPr>
        <w:overflowPunct w:val="0"/>
        <w:autoSpaceDE w:val="0"/>
        <w:autoSpaceDN w:val="0"/>
        <w:adjustRightInd w:val="0"/>
        <w:spacing w:before="0" w:after="0" w:line="240" w:lineRule="auto"/>
        <w:jc w:val="left"/>
        <w:textAlignment w:val="baseline"/>
        <w:rPr>
          <w:rFonts w:eastAsia="Times New Roman" w:cs="Times New Roman"/>
          <w:lang w:eastAsia="cs-CZ"/>
        </w:rPr>
      </w:pPr>
      <w:r w:rsidRPr="004656E3">
        <w:rPr>
          <w:rFonts w:eastAsia="Times New Roman" w:cs="Times New Roman"/>
          <w:lang w:eastAsia="cs-CZ"/>
        </w:rPr>
        <w:tab/>
      </w:r>
      <w:r w:rsidRPr="004656E3">
        <w:rPr>
          <w:rFonts w:eastAsia="Times New Roman" w:cs="Times New Roman"/>
          <w:lang w:eastAsia="cs-CZ"/>
        </w:rPr>
        <w:tab/>
        <w:t>IČO</w:t>
      </w:r>
      <w:r>
        <w:rPr>
          <w:rFonts w:eastAsia="Times New Roman" w:cs="Times New Roman"/>
          <w:lang w:eastAsia="cs-CZ"/>
        </w:rPr>
        <w:t>:</w:t>
      </w:r>
      <w:r w:rsidRPr="004656E3">
        <w:rPr>
          <w:rFonts w:eastAsia="Times New Roman" w:cs="Times New Roman"/>
          <w:lang w:eastAsia="cs-CZ"/>
        </w:rPr>
        <w:t xml:space="preserve"> 70994234, DIČ</w:t>
      </w:r>
      <w:r>
        <w:rPr>
          <w:rFonts w:eastAsia="Times New Roman" w:cs="Times New Roman"/>
          <w:lang w:eastAsia="cs-CZ"/>
        </w:rPr>
        <w:t>:</w:t>
      </w:r>
      <w:r w:rsidRPr="004656E3">
        <w:rPr>
          <w:rFonts w:eastAsia="Times New Roman" w:cs="Times New Roman"/>
          <w:lang w:eastAsia="cs-CZ"/>
        </w:rPr>
        <w:t xml:space="preserve"> CZ70994234</w:t>
      </w:r>
    </w:p>
    <w:p w14:paraId="0AB74328" w14:textId="77777777" w:rsidR="004656E3" w:rsidRDefault="004656E3" w:rsidP="004656E3">
      <w:pPr>
        <w:overflowPunct w:val="0"/>
        <w:autoSpaceDE w:val="0"/>
        <w:autoSpaceDN w:val="0"/>
        <w:adjustRightInd w:val="0"/>
        <w:spacing w:before="0" w:after="0" w:line="240" w:lineRule="auto"/>
        <w:ind w:left="1413"/>
        <w:jc w:val="left"/>
        <w:textAlignment w:val="baseline"/>
        <w:rPr>
          <w:rFonts w:eastAsia="Times New Roman" w:cs="Times New Roman"/>
          <w:lang w:eastAsia="cs-CZ"/>
        </w:rPr>
      </w:pPr>
    </w:p>
    <w:p w14:paraId="195FBA35" w14:textId="41FFBB0A" w:rsidR="004656E3" w:rsidRPr="004656E3" w:rsidRDefault="004656E3" w:rsidP="004656E3">
      <w:pPr>
        <w:overflowPunct w:val="0"/>
        <w:autoSpaceDE w:val="0"/>
        <w:autoSpaceDN w:val="0"/>
        <w:adjustRightInd w:val="0"/>
        <w:spacing w:before="0" w:after="0" w:line="240" w:lineRule="auto"/>
        <w:ind w:left="1413"/>
        <w:jc w:val="left"/>
        <w:textAlignment w:val="baseline"/>
        <w:rPr>
          <w:rFonts w:eastAsia="Times New Roman" w:cs="Times New Roman"/>
          <w:lang w:eastAsia="cs-CZ"/>
        </w:rPr>
      </w:pPr>
      <w:r w:rsidRPr="004656E3">
        <w:rPr>
          <w:rFonts w:eastAsia="Times New Roman" w:cs="Times New Roman"/>
          <w:lang w:eastAsia="cs-CZ"/>
        </w:rPr>
        <w:t xml:space="preserve">zastoupená </w:t>
      </w:r>
      <w:bookmarkStart w:id="0" w:name="_Hlk128656508"/>
      <w:r w:rsidRPr="004656E3">
        <w:rPr>
          <w:rFonts w:eastAsia="Times New Roman" w:cs="Times New Roman"/>
          <w:highlight w:val="green"/>
          <w:lang w:eastAsia="cs-CZ"/>
        </w:rPr>
        <w:t>"[VLOŽÍ Objednatel]"</w:t>
      </w:r>
      <w:r w:rsidRPr="004656E3">
        <w:rPr>
          <w:rFonts w:eastAsia="Times New Roman" w:cs="Times New Roman"/>
          <w:lang w:eastAsia="cs-CZ"/>
        </w:rPr>
        <w:t xml:space="preserve">  </w:t>
      </w:r>
      <w:bookmarkEnd w:id="0"/>
    </w:p>
    <w:p w14:paraId="087741E6" w14:textId="77777777" w:rsidR="004656E3" w:rsidRPr="004656E3" w:rsidRDefault="004656E3" w:rsidP="004656E3">
      <w:pPr>
        <w:overflowPunct w:val="0"/>
        <w:autoSpaceDE w:val="0"/>
        <w:autoSpaceDN w:val="0"/>
        <w:adjustRightInd w:val="0"/>
        <w:spacing w:before="0" w:after="0" w:line="240" w:lineRule="auto"/>
        <w:jc w:val="left"/>
        <w:textAlignment w:val="baseline"/>
        <w:rPr>
          <w:rFonts w:eastAsia="Times New Roman" w:cs="Times New Roman"/>
          <w:lang w:eastAsia="cs-CZ"/>
        </w:rPr>
      </w:pPr>
      <w:r w:rsidRPr="004656E3">
        <w:rPr>
          <w:rFonts w:eastAsia="Times New Roman" w:cs="Times New Roman"/>
          <w:lang w:eastAsia="cs-CZ"/>
        </w:rPr>
        <w:t xml:space="preserve">                            </w:t>
      </w:r>
      <w:r w:rsidRPr="004656E3">
        <w:rPr>
          <w:rFonts w:eastAsia="Times New Roman" w:cs="Times New Roman"/>
          <w:lang w:eastAsia="cs-CZ"/>
        </w:rPr>
        <w:tab/>
      </w:r>
    </w:p>
    <w:p w14:paraId="6227C256" w14:textId="77777777" w:rsidR="004656E3" w:rsidRPr="004656E3" w:rsidRDefault="004656E3" w:rsidP="004656E3">
      <w:pPr>
        <w:spacing w:before="0" w:after="0"/>
        <w:ind w:left="708" w:firstLine="708"/>
        <w:rPr>
          <w:b/>
        </w:rPr>
      </w:pPr>
      <w:r w:rsidRPr="004656E3">
        <w:rPr>
          <w:b/>
        </w:rPr>
        <w:t xml:space="preserve">Korespondenční adresa: </w:t>
      </w:r>
    </w:p>
    <w:p w14:paraId="2A573669" w14:textId="77777777" w:rsidR="004656E3" w:rsidRPr="004656E3" w:rsidRDefault="004656E3" w:rsidP="004656E3">
      <w:pPr>
        <w:spacing w:before="0" w:after="0"/>
        <w:ind w:left="708" w:firstLine="708"/>
      </w:pPr>
      <w:r w:rsidRPr="004656E3">
        <w:t>Správa železnic, státní organizace</w:t>
      </w:r>
    </w:p>
    <w:p w14:paraId="563B0549" w14:textId="77777777" w:rsidR="004656E3" w:rsidRDefault="004656E3" w:rsidP="004656E3">
      <w:pPr>
        <w:spacing w:before="0" w:after="0"/>
        <w:ind w:left="1416"/>
      </w:pPr>
      <w:r w:rsidRPr="004656E3">
        <w:t>Stavební správa vysokorychlostních tratí</w:t>
      </w:r>
    </w:p>
    <w:p w14:paraId="12223576" w14:textId="4066C738" w:rsidR="004E1498" w:rsidRDefault="004656E3" w:rsidP="004656E3">
      <w:pPr>
        <w:spacing w:before="0" w:after="0"/>
        <w:ind w:left="1416"/>
      </w:pPr>
      <w:r w:rsidRPr="004656E3">
        <w:t>V Celnici 1028/10, 110 00 Praha 1 – Nové Město</w:t>
      </w:r>
    </w:p>
    <w:p w14:paraId="41F59852" w14:textId="4E7F7934" w:rsidR="004656E3" w:rsidRDefault="00916A04" w:rsidP="004656E3">
      <w:pPr>
        <w:spacing w:before="0" w:after="0"/>
        <w:ind w:left="1416"/>
      </w:pPr>
      <w:r>
        <w:t xml:space="preserve">datová schránka: </w:t>
      </w:r>
      <w:r w:rsidRPr="00916A04">
        <w:t>uccchjm</w:t>
      </w:r>
    </w:p>
    <w:p w14:paraId="1F9CFC12" w14:textId="77777777" w:rsidR="00A911FB" w:rsidRDefault="00A911FB" w:rsidP="004656E3">
      <w:pPr>
        <w:overflowPunct w:val="0"/>
        <w:autoSpaceDE w:val="0"/>
        <w:autoSpaceDN w:val="0"/>
        <w:adjustRightInd w:val="0"/>
        <w:spacing w:before="0" w:after="0" w:line="240" w:lineRule="auto"/>
        <w:ind w:left="708" w:firstLine="708"/>
        <w:jc w:val="left"/>
        <w:textAlignment w:val="baseline"/>
      </w:pPr>
    </w:p>
    <w:p w14:paraId="41279861" w14:textId="053D66CA" w:rsidR="004656E3" w:rsidRPr="004656E3" w:rsidRDefault="004656E3" w:rsidP="004656E3">
      <w:pPr>
        <w:overflowPunct w:val="0"/>
        <w:autoSpaceDE w:val="0"/>
        <w:autoSpaceDN w:val="0"/>
        <w:adjustRightInd w:val="0"/>
        <w:spacing w:before="0" w:after="0" w:line="240" w:lineRule="auto"/>
        <w:ind w:left="708" w:firstLine="708"/>
        <w:jc w:val="left"/>
        <w:textAlignment w:val="baseline"/>
      </w:pPr>
      <w:r w:rsidRPr="004656E3">
        <w:t xml:space="preserve">(dále jen </w:t>
      </w:r>
      <w:r w:rsidRPr="004656E3">
        <w:rPr>
          <w:b/>
        </w:rPr>
        <w:t>„</w:t>
      </w:r>
      <w:r>
        <w:rPr>
          <w:b/>
        </w:rPr>
        <w:t>Objednatel</w:t>
      </w:r>
      <w:r w:rsidRPr="004656E3">
        <w:rPr>
          <w:b/>
        </w:rPr>
        <w:t>“</w:t>
      </w:r>
      <w:r w:rsidRPr="004656E3">
        <w:t>)</w:t>
      </w:r>
    </w:p>
    <w:p w14:paraId="2E8583B1" w14:textId="77777777" w:rsidR="004656E3" w:rsidRPr="004E1498" w:rsidRDefault="004656E3" w:rsidP="004656E3">
      <w:pPr>
        <w:spacing w:before="0" w:after="0"/>
        <w:ind w:left="1416"/>
      </w:pPr>
    </w:p>
    <w:p w14:paraId="43AC790F" w14:textId="7396BD0D" w:rsidR="004656E3" w:rsidRPr="004656E3" w:rsidRDefault="008E1E86" w:rsidP="004656E3">
      <w:pPr>
        <w:overflowPunct w:val="0"/>
        <w:autoSpaceDE w:val="0"/>
        <w:autoSpaceDN w:val="0"/>
        <w:adjustRightInd w:val="0"/>
        <w:spacing w:after="0" w:line="240" w:lineRule="auto"/>
        <w:textAlignment w:val="baseline"/>
        <w:rPr>
          <w:rFonts w:eastAsia="Times New Roman" w:cs="Times New Roman"/>
          <w:highlight w:val="green"/>
          <w:lang w:eastAsia="cs-CZ"/>
        </w:rPr>
      </w:pPr>
      <w:r w:rsidRPr="00E83679">
        <w:rPr>
          <w:rStyle w:val="Tun"/>
          <w:rFonts w:eastAsiaTheme="minorHAnsi"/>
        </w:rPr>
        <w:t>Zhotovitel:</w:t>
      </w:r>
      <w:r w:rsidRPr="009B4030">
        <w:tab/>
      </w:r>
      <w:r w:rsidR="00B47CFA">
        <w:rPr>
          <w:highlight w:val="yellow"/>
        </w:rPr>
        <w:t>„[VLOŽÍ Zhotovitel]“</w:t>
      </w:r>
    </w:p>
    <w:p w14:paraId="4AAD1BC6" w14:textId="4845BE0C" w:rsidR="004656E3" w:rsidRPr="004656E3" w:rsidRDefault="004656E3" w:rsidP="004656E3">
      <w:pPr>
        <w:spacing w:before="0" w:after="0"/>
      </w:pPr>
      <w:r w:rsidRPr="004656E3">
        <w:rPr>
          <w:rFonts w:eastAsia="Times New Roman" w:cs="Times New Roman"/>
          <w:lang w:eastAsia="cs-CZ"/>
        </w:rPr>
        <w:tab/>
      </w:r>
      <w:r w:rsidRPr="004656E3">
        <w:rPr>
          <w:rFonts w:eastAsia="Times New Roman" w:cs="Times New Roman"/>
          <w:lang w:eastAsia="cs-CZ"/>
        </w:rPr>
        <w:tab/>
      </w:r>
      <w:r w:rsidRPr="004656E3">
        <w:t xml:space="preserve">se sídlem: </w:t>
      </w:r>
      <w:r w:rsidR="00B47CFA">
        <w:rPr>
          <w:highlight w:val="yellow"/>
        </w:rPr>
        <w:t>„[VLOŽÍ Zhotovitel]“</w:t>
      </w:r>
      <w:r w:rsidRPr="004656E3">
        <w:t xml:space="preserve"> </w:t>
      </w:r>
    </w:p>
    <w:p w14:paraId="6E0F6746" w14:textId="1159D048" w:rsidR="004656E3" w:rsidRPr="004656E3" w:rsidRDefault="004656E3" w:rsidP="004656E3">
      <w:pPr>
        <w:spacing w:before="0" w:after="0"/>
        <w:ind w:left="1416"/>
        <w:jc w:val="left"/>
      </w:pPr>
      <w:r w:rsidRPr="004656E3">
        <w:t>zapsaná v</w:t>
      </w:r>
      <w:r w:rsidR="00845E5E">
        <w:t xml:space="preserve"> OR </w:t>
      </w:r>
      <w:r w:rsidRPr="004656E3">
        <w:t xml:space="preserve">vedeném </w:t>
      </w:r>
      <w:r w:rsidR="00B47CFA">
        <w:rPr>
          <w:highlight w:val="yellow"/>
        </w:rPr>
        <w:t>„[VLOŽÍ Zhotovitel]“</w:t>
      </w:r>
      <w:r w:rsidRPr="004656E3">
        <w:t xml:space="preserve"> soudem v </w:t>
      </w:r>
      <w:r w:rsidR="00B47CFA">
        <w:rPr>
          <w:highlight w:val="yellow"/>
        </w:rPr>
        <w:t>„[VLOŽÍ Zhotovitel]“</w:t>
      </w:r>
      <w:r w:rsidRPr="004656E3">
        <w:t xml:space="preserve">, </w:t>
      </w:r>
      <w:r w:rsidR="00EF5BD0">
        <w:t xml:space="preserve">pod </w:t>
      </w:r>
      <w:r w:rsidRPr="004656E3">
        <w:t>s</w:t>
      </w:r>
      <w:r w:rsidR="00EF5BD0">
        <w:t>p.</w:t>
      </w:r>
      <w:r w:rsidRPr="004656E3">
        <w:t xml:space="preserve"> zn</w:t>
      </w:r>
      <w:r w:rsidR="00EF5BD0">
        <w:t>.</w:t>
      </w:r>
      <w:r w:rsidRPr="004656E3">
        <w:t xml:space="preserve"> </w:t>
      </w:r>
      <w:r w:rsidR="00B47CFA">
        <w:rPr>
          <w:highlight w:val="yellow"/>
        </w:rPr>
        <w:t>„[VLOŽÍ Zhotovitel]“</w:t>
      </w:r>
      <w:r w:rsidRPr="004656E3">
        <w:t xml:space="preserve"> </w:t>
      </w:r>
    </w:p>
    <w:p w14:paraId="5FF9DB4B" w14:textId="0B764541" w:rsidR="004656E3" w:rsidRPr="004656E3" w:rsidRDefault="004656E3" w:rsidP="004656E3">
      <w:pPr>
        <w:spacing w:before="0" w:after="0"/>
        <w:ind w:left="708" w:firstLine="708"/>
      </w:pPr>
      <w:r w:rsidRPr="004656E3">
        <w:t xml:space="preserve">IČO: </w:t>
      </w:r>
      <w:r w:rsidR="00B47CFA">
        <w:rPr>
          <w:highlight w:val="yellow"/>
        </w:rPr>
        <w:t>„[VLOŽÍ Zhotovitel]“</w:t>
      </w:r>
      <w:r w:rsidRPr="004656E3">
        <w:t xml:space="preserve"> , DIČ: </w:t>
      </w:r>
      <w:r w:rsidR="00B47CFA">
        <w:rPr>
          <w:highlight w:val="yellow"/>
        </w:rPr>
        <w:t>„[VLOŽÍ Zhotovitel]“</w:t>
      </w:r>
      <w:r w:rsidRPr="004656E3">
        <w:t xml:space="preserve"> </w:t>
      </w:r>
    </w:p>
    <w:p w14:paraId="1E99B740" w14:textId="135A3790" w:rsidR="004656E3" w:rsidRDefault="004656E3" w:rsidP="004656E3">
      <w:pPr>
        <w:spacing w:before="0" w:after="0"/>
        <w:ind w:left="708" w:firstLine="708"/>
      </w:pPr>
      <w:r w:rsidRPr="004656E3">
        <w:t xml:space="preserve">zastoupena: </w:t>
      </w:r>
      <w:r w:rsidR="00B47CFA">
        <w:rPr>
          <w:highlight w:val="yellow"/>
        </w:rPr>
        <w:t>„[VLOŽÍ Zhotovitel]“</w:t>
      </w:r>
      <w:r w:rsidRPr="004656E3">
        <w:t xml:space="preserve"> </w:t>
      </w:r>
    </w:p>
    <w:p w14:paraId="4FACC3DA" w14:textId="77777777" w:rsidR="004656E3" w:rsidRDefault="004656E3" w:rsidP="004656E3">
      <w:pPr>
        <w:spacing w:before="0" w:after="0"/>
        <w:ind w:left="708" w:firstLine="708"/>
      </w:pPr>
    </w:p>
    <w:p w14:paraId="52E6AD38" w14:textId="5467599E" w:rsidR="004656E3" w:rsidRDefault="004656E3" w:rsidP="004656E3">
      <w:pPr>
        <w:spacing w:before="0" w:after="0"/>
        <w:ind w:left="708" w:firstLine="708"/>
      </w:pPr>
      <w:r w:rsidRPr="004656E3">
        <w:t xml:space="preserve">bank. spojení: </w:t>
      </w:r>
      <w:r w:rsidR="00B47CFA">
        <w:rPr>
          <w:highlight w:val="yellow"/>
        </w:rPr>
        <w:t>„[VLOŽÍ Zhotovitel]“</w:t>
      </w:r>
      <w:r w:rsidRPr="004656E3">
        <w:t xml:space="preserve">, č. účtu: </w:t>
      </w:r>
      <w:r w:rsidR="00B47CFA">
        <w:rPr>
          <w:highlight w:val="yellow"/>
        </w:rPr>
        <w:t>„[VLOŽÍ Zhotovitel]“</w:t>
      </w:r>
      <w:r w:rsidRPr="004656E3">
        <w:t xml:space="preserve"> </w:t>
      </w:r>
    </w:p>
    <w:p w14:paraId="663CF2F7" w14:textId="4B41E7DD" w:rsidR="00845E5E" w:rsidRDefault="00845E5E" w:rsidP="004656E3">
      <w:pPr>
        <w:spacing w:before="0" w:after="0"/>
        <w:ind w:left="708" w:firstLine="708"/>
      </w:pPr>
    </w:p>
    <w:p w14:paraId="654B4F61" w14:textId="77777777" w:rsidR="00845E5E" w:rsidRPr="004656E3" w:rsidRDefault="00845E5E" w:rsidP="00845E5E">
      <w:pPr>
        <w:spacing w:before="0" w:after="0"/>
        <w:ind w:left="708" w:firstLine="708"/>
        <w:rPr>
          <w:b/>
        </w:rPr>
      </w:pPr>
      <w:r w:rsidRPr="004656E3">
        <w:rPr>
          <w:b/>
        </w:rPr>
        <w:t xml:space="preserve">Korespondenční adresa: </w:t>
      </w:r>
    </w:p>
    <w:p w14:paraId="3A68E5F9" w14:textId="2D2F479D" w:rsidR="00845E5E" w:rsidRPr="004656E3" w:rsidRDefault="00B47CFA" w:rsidP="004656E3">
      <w:pPr>
        <w:spacing w:before="0" w:after="0"/>
        <w:ind w:left="708" w:firstLine="708"/>
      </w:pPr>
      <w:r>
        <w:rPr>
          <w:highlight w:val="yellow"/>
        </w:rPr>
        <w:t>„[VLOŽÍ Zhotovitel]“</w:t>
      </w:r>
      <w:r w:rsidR="00845E5E">
        <w:rPr>
          <w:highlight w:val="yellow"/>
        </w:rPr>
        <w:t xml:space="preserve">, </w:t>
      </w:r>
      <w:r>
        <w:rPr>
          <w:highlight w:val="yellow"/>
        </w:rPr>
        <w:t>„[VLOŽÍ Zhotovitel]“</w:t>
      </w:r>
      <w:r w:rsidR="00845E5E">
        <w:rPr>
          <w:highlight w:val="yellow"/>
        </w:rPr>
        <w:t>,</w:t>
      </w:r>
      <w:r w:rsidR="00845E5E" w:rsidRPr="00845E5E">
        <w:rPr>
          <w:highlight w:val="yellow"/>
        </w:rPr>
        <w:t xml:space="preserve"> </w:t>
      </w:r>
      <w:r>
        <w:rPr>
          <w:highlight w:val="yellow"/>
        </w:rPr>
        <w:t>„[VLOŽÍ Zhotovitel]“</w:t>
      </w:r>
    </w:p>
    <w:p w14:paraId="2E319D28" w14:textId="77777777" w:rsidR="004656E3" w:rsidRDefault="004656E3" w:rsidP="004656E3">
      <w:pPr>
        <w:overflowPunct w:val="0"/>
        <w:autoSpaceDE w:val="0"/>
        <w:autoSpaceDN w:val="0"/>
        <w:adjustRightInd w:val="0"/>
        <w:spacing w:before="0" w:after="0" w:line="240" w:lineRule="auto"/>
        <w:ind w:left="708" w:firstLine="708"/>
        <w:jc w:val="left"/>
        <w:textAlignment w:val="baseline"/>
        <w:rPr>
          <w:highlight w:val="yellow"/>
        </w:rPr>
      </w:pPr>
    </w:p>
    <w:p w14:paraId="3FB70D67" w14:textId="755AD986" w:rsidR="004656E3" w:rsidRDefault="004656E3" w:rsidP="004656E3">
      <w:pPr>
        <w:overflowPunct w:val="0"/>
        <w:autoSpaceDE w:val="0"/>
        <w:autoSpaceDN w:val="0"/>
        <w:adjustRightInd w:val="0"/>
        <w:spacing w:before="0" w:after="0" w:line="240" w:lineRule="auto"/>
        <w:ind w:left="708" w:firstLine="708"/>
        <w:jc w:val="left"/>
        <w:textAlignment w:val="baseline"/>
      </w:pPr>
      <w:bookmarkStart w:id="1" w:name="_Hlk159575346"/>
      <w:r w:rsidRPr="004656E3">
        <w:t xml:space="preserve">(dále jen </w:t>
      </w:r>
      <w:r w:rsidRPr="004656E3">
        <w:rPr>
          <w:b/>
        </w:rPr>
        <w:t>„</w:t>
      </w:r>
      <w:r>
        <w:rPr>
          <w:b/>
        </w:rPr>
        <w:t>Zhotovitel</w:t>
      </w:r>
      <w:r w:rsidRPr="004656E3">
        <w:rPr>
          <w:b/>
        </w:rPr>
        <w:t>“</w:t>
      </w:r>
      <w:r w:rsidRPr="004656E3">
        <w:t>)</w:t>
      </w:r>
    </w:p>
    <w:p w14:paraId="3957D7D3" w14:textId="77777777" w:rsidR="004656E3" w:rsidRPr="004656E3" w:rsidRDefault="004656E3" w:rsidP="004656E3">
      <w:pPr>
        <w:overflowPunct w:val="0"/>
        <w:autoSpaceDE w:val="0"/>
        <w:autoSpaceDN w:val="0"/>
        <w:adjustRightInd w:val="0"/>
        <w:spacing w:before="0" w:after="0" w:line="240" w:lineRule="auto"/>
        <w:ind w:left="708" w:firstLine="708"/>
        <w:jc w:val="left"/>
        <w:textAlignment w:val="baseline"/>
      </w:pPr>
    </w:p>
    <w:bookmarkEnd w:id="1"/>
    <w:p w14:paraId="6A706836" w14:textId="6AB18F98" w:rsidR="004656E3" w:rsidRPr="004656E3" w:rsidRDefault="004656E3" w:rsidP="004656E3">
      <w:pPr>
        <w:overflowPunct w:val="0"/>
        <w:autoSpaceDE w:val="0"/>
        <w:autoSpaceDN w:val="0"/>
        <w:adjustRightInd w:val="0"/>
        <w:spacing w:before="0" w:after="0" w:line="240" w:lineRule="auto"/>
        <w:textAlignment w:val="baseline"/>
        <w:rPr>
          <w:rFonts w:eastAsia="Times New Roman" w:cs="Times New Roman"/>
          <w:i/>
          <w:lang w:eastAsia="cs-CZ"/>
        </w:rPr>
      </w:pPr>
      <w:r w:rsidRPr="004656E3">
        <w:t xml:space="preserve">(Objednatel a </w:t>
      </w:r>
      <w:r>
        <w:t>Zhotovitel</w:t>
      </w:r>
      <w:r w:rsidRPr="004656E3">
        <w:t xml:space="preserve"> společně též jako „</w:t>
      </w:r>
      <w:r w:rsidRPr="004656E3">
        <w:rPr>
          <w:b/>
        </w:rPr>
        <w:t>Smluvní strany</w:t>
      </w:r>
      <w:r w:rsidRPr="004656E3">
        <w:t>“ a/nebo jednotlivě jako „</w:t>
      </w:r>
      <w:r w:rsidRPr="004656E3">
        <w:rPr>
          <w:b/>
        </w:rPr>
        <w:t>Smluvní strana</w:t>
      </w:r>
      <w:r w:rsidRPr="004656E3">
        <w:t>“)</w:t>
      </w:r>
    </w:p>
    <w:p w14:paraId="39ABE117" w14:textId="3CC3EFBF" w:rsidR="004E1498" w:rsidRDefault="004E1498" w:rsidP="00E83679">
      <w:pPr>
        <w:pStyle w:val="Preambule"/>
      </w:pPr>
      <w:r w:rsidRPr="004E1498">
        <w:t xml:space="preserve">Tato </w:t>
      </w:r>
      <w:r w:rsidR="00674571">
        <w:t>Smlou</w:t>
      </w:r>
      <w:r w:rsidRPr="004E1498">
        <w:t xml:space="preserve">va je uzavřena na základě výsledků zadávacího řízení veřejné zakázky s názvem </w:t>
      </w:r>
      <w:bookmarkStart w:id="2" w:name="_Hlk159577912"/>
      <w:r w:rsidR="00845E5E" w:rsidRPr="00EA1F88">
        <w:rPr>
          <w:b/>
        </w:rPr>
        <w:t>„</w:t>
      </w:r>
      <w:bookmarkEnd w:id="2"/>
      <w:r w:rsidR="0001461F" w:rsidRPr="00D957E3">
        <w:rPr>
          <w:b/>
        </w:rPr>
        <w:t>RS4 úsek Ústí nad Labem – státní hranice CZ/SRN</w:t>
      </w:r>
      <w:r w:rsidR="00845E5E" w:rsidRPr="00D957E3">
        <w:t>“</w:t>
      </w:r>
      <w:r w:rsidR="0001461F" w:rsidRPr="00D957E3">
        <w:t xml:space="preserve">; </w:t>
      </w:r>
      <w:r w:rsidR="0001461F" w:rsidRPr="00D957E3">
        <w:rPr>
          <w:b/>
        </w:rPr>
        <w:t>realizace geologick</w:t>
      </w:r>
      <w:r w:rsidR="009D0F42" w:rsidRPr="00D957E3">
        <w:rPr>
          <w:b/>
        </w:rPr>
        <w:t>ého průzkumu</w:t>
      </w:r>
      <w:r w:rsidR="0001461F" w:rsidRPr="00D957E3">
        <w:rPr>
          <w:b/>
        </w:rPr>
        <w:t xml:space="preserve"> pro Krušnohorský tunel</w:t>
      </w:r>
      <w:r w:rsidRPr="00D957E3">
        <w:t>,</w:t>
      </w:r>
      <w:r w:rsidRPr="004E1498">
        <w:t xml:space="preserve"> </w:t>
      </w:r>
      <w:r w:rsidRPr="00845E5E">
        <w:t>ev. č. veřejné zakázky:</w:t>
      </w:r>
      <w:r w:rsidR="00845E5E" w:rsidRPr="00845E5E">
        <w:t xml:space="preserve"> </w:t>
      </w:r>
      <w:r w:rsidR="00845E5E" w:rsidRPr="00845E5E">
        <w:rPr>
          <w:b/>
        </w:rPr>
        <w:t>616240</w:t>
      </w:r>
      <w:r w:rsidR="0001461F" w:rsidRPr="0001461F">
        <w:rPr>
          <w:b/>
          <w:highlight w:val="green"/>
        </w:rPr>
        <w:t>x</w:t>
      </w:r>
      <w:r w:rsidR="00B87936" w:rsidRPr="0001461F">
        <w:rPr>
          <w:b/>
          <w:highlight w:val="green"/>
        </w:rPr>
        <w:t>x</w:t>
      </w:r>
      <w:r w:rsidR="00845E5E" w:rsidRPr="00845E5E">
        <w:t xml:space="preserve"> </w:t>
      </w:r>
      <w:r w:rsidRPr="004E1498">
        <w:t>(dále jen „</w:t>
      </w:r>
      <w:r w:rsidR="00380260" w:rsidRPr="00E83679">
        <w:rPr>
          <w:rStyle w:val="Kurzvatun"/>
          <w:rFonts w:eastAsiaTheme="minorHAnsi"/>
        </w:rPr>
        <w:t xml:space="preserve">Veřejná </w:t>
      </w:r>
      <w:r w:rsidRPr="00E83679">
        <w:rPr>
          <w:rStyle w:val="Kurzvatun"/>
          <w:rFonts w:eastAsiaTheme="minorHAnsi"/>
        </w:rPr>
        <w:t>zakázka</w:t>
      </w:r>
      <w:r w:rsidR="006566F7">
        <w:t>“). Jednotlivá ustanovení této S</w:t>
      </w:r>
      <w:r w:rsidRPr="004E1498">
        <w:t xml:space="preserve">mlouvy tak budou vykládána v souladu se zadávacími podmínkami </w:t>
      </w:r>
      <w:r w:rsidR="00A01A92">
        <w:t>V</w:t>
      </w:r>
      <w:r w:rsidR="00A01A92" w:rsidRPr="004E1498">
        <w:t xml:space="preserve">eřejné </w:t>
      </w:r>
      <w:r w:rsidRPr="004E1498">
        <w:t xml:space="preserve">zakázky. </w:t>
      </w:r>
    </w:p>
    <w:p w14:paraId="051F4EBB" w14:textId="77777777" w:rsidR="0001461F" w:rsidRDefault="0001461F" w:rsidP="00E83679">
      <w:pPr>
        <w:pStyle w:val="Preambule"/>
      </w:pPr>
    </w:p>
    <w:p w14:paraId="642B196F" w14:textId="3C95C44E" w:rsidR="004E1498" w:rsidRPr="00950C1F" w:rsidRDefault="00981FB3" w:rsidP="00DA509C">
      <w:pPr>
        <w:pStyle w:val="Nadpis1"/>
        <w:ind w:left="709" w:hanging="709"/>
        <w:jc w:val="left"/>
      </w:pPr>
      <w:r>
        <w:lastRenderedPageBreak/>
        <w:t>Dílo</w:t>
      </w:r>
    </w:p>
    <w:p w14:paraId="75B8D031" w14:textId="7803A7A9" w:rsidR="004E1498" w:rsidRPr="006C7697" w:rsidRDefault="004E1498" w:rsidP="00794988">
      <w:pPr>
        <w:pStyle w:val="Nadpis2"/>
        <w:ind w:left="709" w:hanging="709"/>
      </w:pPr>
      <w:r w:rsidRPr="00950C1F">
        <w:t>Zhotovitel</w:t>
      </w:r>
      <w:r w:rsidRPr="004E1498">
        <w:t xml:space="preserve"> se zavazuje provést na svůj náklad a nebezpečí pro Objednatele </w:t>
      </w:r>
      <w:r w:rsidR="00981FB3">
        <w:t>Dílo</w:t>
      </w:r>
      <w:r w:rsidRPr="004E1498">
        <w:t xml:space="preserve">, jež zahrnuje zhotovení Předmětu </w:t>
      </w:r>
      <w:r w:rsidR="00981FB3">
        <w:t>Díla</w:t>
      </w:r>
      <w:r w:rsidRPr="004E1498">
        <w:t>, poskytnutí všech Souvisejících plnění a předání Dokladů.</w:t>
      </w:r>
    </w:p>
    <w:p w14:paraId="4E17D918" w14:textId="2EE9E0FD" w:rsidR="004E1498" w:rsidRPr="004E1498" w:rsidRDefault="004E1498" w:rsidP="00DA509C">
      <w:pPr>
        <w:pStyle w:val="Nadpis1"/>
        <w:ind w:left="709" w:hanging="709"/>
        <w:jc w:val="left"/>
        <w:rPr>
          <w:rFonts w:eastAsia="Times New Roman"/>
          <w:lang w:eastAsia="cs-CZ"/>
        </w:rPr>
      </w:pPr>
      <w:r w:rsidRPr="004E1498">
        <w:rPr>
          <w:rFonts w:eastAsia="Times New Roman"/>
          <w:lang w:eastAsia="cs-CZ"/>
        </w:rPr>
        <w:t xml:space="preserve">Předmět </w:t>
      </w:r>
      <w:r w:rsidR="00981FB3">
        <w:rPr>
          <w:rFonts w:eastAsia="Times New Roman"/>
          <w:lang w:eastAsia="cs-CZ"/>
        </w:rPr>
        <w:t>Díla</w:t>
      </w:r>
      <w:r w:rsidR="00794988">
        <w:rPr>
          <w:rFonts w:eastAsia="Times New Roman"/>
          <w:lang w:eastAsia="cs-CZ"/>
        </w:rPr>
        <w:t xml:space="preserve"> a podklady potřebné pro provedení </w:t>
      </w:r>
      <w:r w:rsidR="00981FB3">
        <w:rPr>
          <w:rFonts w:eastAsia="Times New Roman"/>
          <w:lang w:eastAsia="cs-CZ"/>
        </w:rPr>
        <w:t>Díla</w:t>
      </w:r>
    </w:p>
    <w:p w14:paraId="03F039C6" w14:textId="6EB17F9F" w:rsidR="004E1498" w:rsidRDefault="004E1498" w:rsidP="00794988">
      <w:pPr>
        <w:pStyle w:val="Nadpis2"/>
        <w:widowControl w:val="0"/>
        <w:ind w:left="709" w:hanging="709"/>
        <w:rPr>
          <w:rFonts w:asciiTheme="majorHAnsi" w:hAnsiTheme="majorHAnsi"/>
        </w:rPr>
      </w:pPr>
      <w:r w:rsidRPr="004E1498">
        <w:t xml:space="preserve">Předmětem </w:t>
      </w:r>
      <w:r w:rsidR="00981FB3">
        <w:t>Díla</w:t>
      </w:r>
      <w:r w:rsidRPr="004E1498">
        <w:t xml:space="preserve"> je </w:t>
      </w:r>
      <w:r w:rsidR="00845E5E" w:rsidRPr="00122ED7">
        <w:t xml:space="preserve">realizace </w:t>
      </w:r>
      <w:r w:rsidR="009D0F42">
        <w:t xml:space="preserve">předběžného </w:t>
      </w:r>
      <w:r w:rsidR="002A49CA">
        <w:t>geologického</w:t>
      </w:r>
      <w:r w:rsidR="009D0F42">
        <w:t xml:space="preserve"> </w:t>
      </w:r>
      <w:r w:rsidR="002A49CA">
        <w:t>průzkumu pro Krušnohorský tunel</w:t>
      </w:r>
      <w:r w:rsidR="00845E5E" w:rsidRPr="00A377CE">
        <w:t xml:space="preserve"> (dále </w:t>
      </w:r>
      <w:r w:rsidR="00845E5E">
        <w:t>též „</w:t>
      </w:r>
      <w:r w:rsidR="00981FB3">
        <w:rPr>
          <w:b/>
        </w:rPr>
        <w:t>Dílo</w:t>
      </w:r>
      <w:r w:rsidR="00845E5E">
        <w:t>“</w:t>
      </w:r>
      <w:r w:rsidR="00845E5E" w:rsidRPr="00A377CE">
        <w:t xml:space="preserve">) </w:t>
      </w:r>
      <w:r w:rsidR="00925737">
        <w:t xml:space="preserve">v rámci stavby </w:t>
      </w:r>
      <w:r w:rsidR="00925737" w:rsidRPr="00EA1F88">
        <w:rPr>
          <w:b/>
        </w:rPr>
        <w:t>„</w:t>
      </w:r>
      <w:r w:rsidR="0001461F" w:rsidRPr="0001461F">
        <w:rPr>
          <w:b/>
        </w:rPr>
        <w:t>RS4 úsek Ústí nad Labem – státní hranice CZ/SRN</w:t>
      </w:r>
      <w:r w:rsidR="00925737" w:rsidRPr="00EA1F88">
        <w:rPr>
          <w:b/>
        </w:rPr>
        <w:t>“</w:t>
      </w:r>
      <w:r w:rsidR="00925737">
        <w:rPr>
          <w:b/>
        </w:rPr>
        <w:t xml:space="preserve"> </w:t>
      </w:r>
      <w:r w:rsidR="00845E5E" w:rsidRPr="00A377CE">
        <w:t xml:space="preserve">dle specifikace uvedené </w:t>
      </w:r>
      <w:r w:rsidR="00845E5E">
        <w:t>v</w:t>
      </w:r>
      <w:r w:rsidR="00845E5E" w:rsidRPr="00122ED7">
        <w:t>e </w:t>
      </w:r>
      <w:r w:rsidR="00845E5E" w:rsidRPr="00DD6130">
        <w:t xml:space="preserve">Zvláštních technických podmínkách, které jsou přílohou </w:t>
      </w:r>
      <w:r w:rsidR="00845E5E" w:rsidRPr="00DD6130">
        <w:rPr>
          <w:rFonts w:asciiTheme="majorHAnsi" w:hAnsiTheme="majorHAnsi"/>
        </w:rPr>
        <w:t>č. 2 této Smlouvy</w:t>
      </w:r>
      <w:r w:rsidR="00845E5E" w:rsidRPr="00122ED7">
        <w:rPr>
          <w:rFonts w:asciiTheme="majorHAnsi" w:hAnsiTheme="majorHAnsi"/>
        </w:rPr>
        <w:t>.</w:t>
      </w:r>
      <w:r w:rsidR="009C3702">
        <w:rPr>
          <w:rFonts w:asciiTheme="majorHAnsi" w:hAnsiTheme="majorHAnsi"/>
        </w:rPr>
        <w:t xml:space="preserve"> </w:t>
      </w:r>
      <w:r w:rsidR="009C3702" w:rsidRPr="009C3702">
        <w:rPr>
          <w:rFonts w:asciiTheme="majorHAnsi" w:hAnsiTheme="majorHAnsi"/>
        </w:rPr>
        <w:t>Předmětem</w:t>
      </w:r>
      <w:r w:rsidR="009C3702">
        <w:rPr>
          <w:rFonts w:asciiTheme="majorHAnsi" w:hAnsiTheme="majorHAnsi"/>
        </w:rPr>
        <w:t xml:space="preserve"> Díla</w:t>
      </w:r>
      <w:r w:rsidR="009C3702" w:rsidRPr="009C3702">
        <w:rPr>
          <w:rFonts w:asciiTheme="majorHAnsi" w:hAnsiTheme="majorHAnsi"/>
        </w:rPr>
        <w:t xml:space="preserve"> j</w:t>
      </w:r>
      <w:r w:rsidR="00931932">
        <w:rPr>
          <w:rFonts w:asciiTheme="majorHAnsi" w:hAnsiTheme="majorHAnsi"/>
        </w:rPr>
        <w:t>e</w:t>
      </w:r>
      <w:r w:rsidR="009C3702" w:rsidRPr="009C3702">
        <w:rPr>
          <w:rFonts w:asciiTheme="majorHAnsi" w:hAnsiTheme="majorHAnsi"/>
        </w:rPr>
        <w:t xml:space="preserve"> také činnost geologické služby.</w:t>
      </w:r>
    </w:p>
    <w:p w14:paraId="15CC12E3" w14:textId="277CFA5C" w:rsidR="00794988" w:rsidRPr="00794988" w:rsidRDefault="00794988" w:rsidP="00794988">
      <w:pPr>
        <w:pStyle w:val="Nadpis2"/>
        <w:widowControl w:val="0"/>
        <w:ind w:left="680" w:hanging="680"/>
      </w:pPr>
      <w:r w:rsidRPr="00794988">
        <w:t xml:space="preserve">Zhotovitel se zavazuje provést </w:t>
      </w:r>
      <w:r w:rsidR="00981FB3">
        <w:t>Dílo</w:t>
      </w:r>
      <w:r w:rsidRPr="00794988">
        <w:t xml:space="preserve"> a plnit další podmínky stanovené touto Smlouvou včetně jejích příloh zejména v souladu s:</w:t>
      </w:r>
    </w:p>
    <w:p w14:paraId="50FD51AD" w14:textId="542B9ED8" w:rsidR="00794988" w:rsidRPr="00794988" w:rsidRDefault="00794988" w:rsidP="00EF7369">
      <w:pPr>
        <w:pStyle w:val="Nadpis2"/>
        <w:widowControl w:val="0"/>
        <w:numPr>
          <w:ilvl w:val="1"/>
          <w:numId w:val="13"/>
        </w:numPr>
        <w:ind w:left="993" w:hanging="426"/>
      </w:pPr>
      <w:r w:rsidRPr="00794988">
        <w:t>Zvláštními technickými podmínkami (dále jen „</w:t>
      </w:r>
      <w:r w:rsidRPr="00A75620">
        <w:rPr>
          <w:b/>
        </w:rPr>
        <w:t>ZTP</w:t>
      </w:r>
      <w:r w:rsidRPr="00794988">
        <w:t xml:space="preserve">“) vč. jejich příloh, které tvoří </w:t>
      </w:r>
      <w:r w:rsidR="006C4DB4">
        <w:t>p</w:t>
      </w:r>
      <w:r w:rsidRPr="00794988">
        <w:t>řílohu č. </w:t>
      </w:r>
      <w:r w:rsidR="006C4DB4">
        <w:t>2</w:t>
      </w:r>
      <w:r w:rsidRPr="00794988">
        <w:t xml:space="preserve"> Smlouvy</w:t>
      </w:r>
      <w:r w:rsidR="006C4DB4">
        <w:t>;</w:t>
      </w:r>
    </w:p>
    <w:p w14:paraId="21333111" w14:textId="77777777" w:rsidR="00794988" w:rsidRPr="00794988" w:rsidRDefault="00794988" w:rsidP="00EF7369">
      <w:pPr>
        <w:pStyle w:val="Nadpis2"/>
        <w:widowControl w:val="0"/>
        <w:numPr>
          <w:ilvl w:val="1"/>
          <w:numId w:val="13"/>
        </w:numPr>
        <w:ind w:left="993" w:hanging="426"/>
      </w:pPr>
      <w:r w:rsidRPr="00794988">
        <w:t>Zadávací dokumentací Veřejné zakázky;</w:t>
      </w:r>
    </w:p>
    <w:p w14:paraId="632FC6F0" w14:textId="145A1666" w:rsidR="00794988" w:rsidRPr="00443CC3" w:rsidRDefault="00794988" w:rsidP="00EF7369">
      <w:pPr>
        <w:pStyle w:val="Nadpis2"/>
        <w:widowControl w:val="0"/>
        <w:numPr>
          <w:ilvl w:val="1"/>
          <w:numId w:val="13"/>
        </w:numPr>
        <w:ind w:left="993" w:hanging="426"/>
      </w:pPr>
      <w:r w:rsidRPr="00443CC3">
        <w:t>Technickými kvalitativními podmínkami staveb státních drah, v platném znění (dále jen „</w:t>
      </w:r>
      <w:r w:rsidRPr="00A75620">
        <w:rPr>
          <w:b/>
        </w:rPr>
        <w:t>TKP staveb</w:t>
      </w:r>
      <w:r w:rsidRPr="00443CC3">
        <w:t xml:space="preserve">“) – </w:t>
      </w:r>
      <w:r w:rsidR="00443CC3">
        <w:t>uvedeny v odstavci</w:t>
      </w:r>
      <w:r w:rsidR="00443CC3" w:rsidRPr="00443CC3">
        <w:t xml:space="preserve"> </w:t>
      </w:r>
      <w:r w:rsidR="00432E86">
        <w:t>8.1</w:t>
      </w:r>
      <w:r w:rsidR="00B33547">
        <w:t>5</w:t>
      </w:r>
      <w:r w:rsidR="00443CC3" w:rsidRPr="00443CC3">
        <w:t xml:space="preserve"> ZTP</w:t>
      </w:r>
      <w:r w:rsidR="00432E86">
        <w:t xml:space="preserve"> a Všeobecnými technickými podmínkami </w:t>
      </w:r>
      <w:r w:rsidR="0069399D">
        <w:t>– VTP/DOKUMENTACE</w:t>
      </w:r>
      <w:r w:rsidR="00535E8E">
        <w:t>/06/23</w:t>
      </w:r>
      <w:r w:rsidR="00432E86">
        <w:t xml:space="preserve"> – uvedeny v</w:t>
      </w:r>
      <w:r w:rsidR="00C70A51">
        <w:t xml:space="preserve"> odstavci 8.1</w:t>
      </w:r>
      <w:r w:rsidR="00B33547">
        <w:t>6</w:t>
      </w:r>
      <w:r w:rsidR="00C70A51">
        <w:t xml:space="preserve"> ZTP</w:t>
      </w:r>
    </w:p>
    <w:p w14:paraId="3AEFDF79" w14:textId="3003A8A1" w:rsidR="00794988" w:rsidRPr="00794988" w:rsidRDefault="00794988" w:rsidP="00EF7369">
      <w:pPr>
        <w:pStyle w:val="Nadpis2"/>
        <w:widowControl w:val="0"/>
        <w:numPr>
          <w:ilvl w:val="1"/>
          <w:numId w:val="13"/>
        </w:numPr>
        <w:ind w:left="993" w:hanging="426"/>
      </w:pPr>
      <w:r w:rsidRPr="00794988">
        <w:t xml:space="preserve">Příslušnými Českými technickými normami a relevantními Interními předpisy Objednatele vyjmenovanými v příslušných kapitolách TKP staveb a v Technických kvalitativních podmínkách staveb pozemních komunikací (TKP PK) – přístupné na </w:t>
      </w:r>
      <w:hyperlink r:id="rId11" w:history="1">
        <w:r w:rsidRPr="006C4DB4">
          <w:rPr>
            <w:rStyle w:val="Hypertextovodkaz"/>
            <w:rFonts w:eastAsia="MS Mincho" w:cstheme="minorBidi"/>
            <w:lang w:eastAsia="en-US"/>
          </w:rPr>
          <w:t>http://typdok.tudc.cz</w:t>
        </w:r>
      </w:hyperlink>
      <w:r w:rsidRPr="00794988">
        <w:t>;</w:t>
      </w:r>
    </w:p>
    <w:p w14:paraId="1F5CE938" w14:textId="77777777" w:rsidR="00794988" w:rsidRPr="00794988" w:rsidRDefault="00794988" w:rsidP="00EF7369">
      <w:pPr>
        <w:pStyle w:val="Nadpis2"/>
        <w:widowControl w:val="0"/>
        <w:numPr>
          <w:ilvl w:val="1"/>
          <w:numId w:val="13"/>
        </w:numPr>
        <w:ind w:left="993" w:hanging="426"/>
      </w:pPr>
      <w:r w:rsidRPr="00794988">
        <w:t>Příslušnou vnitrostátní a evropskou legislativou.</w:t>
      </w:r>
    </w:p>
    <w:p w14:paraId="4A6BCF07" w14:textId="666EA774" w:rsidR="00794988" w:rsidRPr="00794988" w:rsidRDefault="00794988" w:rsidP="00794988">
      <w:pPr>
        <w:pStyle w:val="Nadpis2"/>
        <w:widowControl w:val="0"/>
        <w:ind w:left="680" w:hanging="680"/>
      </w:pPr>
      <w:r w:rsidRPr="00794988">
        <w:t xml:space="preserve">Zhotovitel prohlašuje, že výše uvedené dokumenty mu byly předány při podpisu této Smlouvy anebo byly Zhotoviteli ke dni podpisu Smlouvy zpřístupněny Objednatelem způsobem uvedeným v tomto odstavci nebo jsou veřejně přístupné, pokud není ve Smlouvě a jejích přílohách stanoveno jinak, zejména dle čl. 2 </w:t>
      </w:r>
      <w:r w:rsidR="006C4DB4" w:rsidRPr="00794988">
        <w:t>ZTP – přílohy</w:t>
      </w:r>
      <w:r w:rsidRPr="00794988">
        <w:t xml:space="preserve"> č. </w:t>
      </w:r>
      <w:r w:rsidR="006C4DB4">
        <w:t>2</w:t>
      </w:r>
      <w:r w:rsidRPr="00794988">
        <w:t xml:space="preserve"> Smlouvy. Dále Zhotovitel prohlašuje, že je s jejich obsahem seznámen, a že jejich obsah je pro něj závazný. Objednatel umožňuje Zhotoviteli přístup k Interním předpisům Objednatele prostřednictvím </w:t>
      </w:r>
      <w:hyperlink r:id="rId12" w:history="1">
        <w:r w:rsidRPr="006C4DB4">
          <w:rPr>
            <w:rStyle w:val="Hypertextovodkaz"/>
            <w:rFonts w:eastAsia="MS Mincho" w:cstheme="minorBidi"/>
            <w:lang w:eastAsia="en-US"/>
          </w:rPr>
          <w:t>http://www.tudc.cz/</w:t>
        </w:r>
      </w:hyperlink>
      <w:r w:rsidRPr="00794988">
        <w:t xml:space="preserve"> nebo </w:t>
      </w:r>
      <w:hyperlink r:id="rId13" w:history="1">
        <w:r w:rsidRPr="006C4DB4">
          <w:rPr>
            <w:rStyle w:val="Hypertextovodkaz"/>
            <w:rFonts w:eastAsia="MS Mincho" w:cstheme="minorBidi"/>
            <w:lang w:eastAsia="en-US"/>
          </w:rPr>
          <w:t>https://www.spravazeleznic.cz/</w:t>
        </w:r>
      </w:hyperlink>
      <w:r w:rsidRPr="006C4DB4">
        <w:rPr>
          <w:rStyle w:val="Hypertextovodkaz"/>
          <w:rFonts w:eastAsia="MS Mincho" w:cstheme="minorBidi"/>
          <w:lang w:eastAsia="en-US"/>
        </w:rPr>
        <w:t xml:space="preserve"> </w:t>
      </w:r>
      <w:r w:rsidRPr="00794988">
        <w:t xml:space="preserve">(v sekci „O nás“ </w:t>
      </w:r>
      <w:r w:rsidRPr="00794988">
        <w:rPr>
          <w:rFonts w:ascii="Arial" w:hAnsi="Arial" w:cs="Arial"/>
        </w:rPr>
        <w:t>→</w:t>
      </w:r>
      <w:r w:rsidRPr="00794988">
        <w:t xml:space="preserve"> „Vnitřní předpisy“ odkaz „Dokumenty a předpisy“) a na </w:t>
      </w:r>
      <w:hyperlink r:id="rId14" w:history="1">
        <w:r w:rsidRPr="006C4DB4">
          <w:rPr>
            <w:rStyle w:val="Hypertextovodkaz"/>
            <w:rFonts w:eastAsia="MS Mincho" w:cstheme="minorBidi"/>
            <w:lang w:eastAsia="en-US"/>
          </w:rPr>
          <w:t>https://www.sfdi.cz/pravidla-metodiky-a-ceniky/metodiky/</w:t>
        </w:r>
      </w:hyperlink>
      <w:r w:rsidRPr="00794988">
        <w:t>.</w:t>
      </w:r>
    </w:p>
    <w:p w14:paraId="24F21689" w14:textId="59C32BC9" w:rsidR="00794988" w:rsidRDefault="00794988" w:rsidP="00794988">
      <w:pPr>
        <w:pStyle w:val="Nadpis2"/>
        <w:widowControl w:val="0"/>
        <w:ind w:left="680" w:hanging="680"/>
      </w:pPr>
      <w:r w:rsidRPr="00794988">
        <w:t xml:space="preserve">Zhotovitel bude při </w:t>
      </w:r>
      <w:r w:rsidR="006C4DB4">
        <w:t>provádění</w:t>
      </w:r>
      <w:r w:rsidRPr="00794988">
        <w:t xml:space="preserve"> </w:t>
      </w:r>
      <w:r w:rsidR="00981FB3">
        <w:t>Díla</w:t>
      </w:r>
      <w:r w:rsidRPr="00794988">
        <w:t xml:space="preserve"> respektovat veškeré právní předpisy, relevantní technické normy a relevantní Interní předpisy Objednatele. Zhotovitel se zavazuje respektovat jakékoliv změny Interních předpisů Objednatele, které mají vztah k </w:t>
      </w:r>
      <w:r w:rsidR="00981FB3">
        <w:t>Dílu</w:t>
      </w:r>
      <w:r w:rsidRPr="00794988">
        <w:t xml:space="preserve"> a jeho součástem, i pokud k nim dojde během provádění </w:t>
      </w:r>
      <w:r w:rsidR="00981FB3">
        <w:t>Díla</w:t>
      </w:r>
      <w:r w:rsidRPr="00794988">
        <w:t xml:space="preserve"> a budou Zhotoviteli Objednatelem prokazatelně oznámeny, a to od okamžiku, kdy měl Zhotovitel prokazatelně možnost se se změnou Interního předpisu Objednatele seznámit. Vyvolají</w:t>
      </w:r>
      <w:r w:rsidRPr="00794988">
        <w:noBreakHyphen/>
        <w:t xml:space="preserve">li podle názoru Objednatele takové změny potřebu změnit ujednání této Smlouvy, Zhotovitel se zavazuje, že s Objednatelem za tím účelem uzavře písemné dodatky k této Smlouvě, které upraví změněný rozsah </w:t>
      </w:r>
      <w:r w:rsidR="00981FB3">
        <w:t>Díla</w:t>
      </w:r>
      <w:r w:rsidRPr="00794988">
        <w:t xml:space="preserve"> a přiměřeně také sníží nebo zvýší Cenu </w:t>
      </w:r>
      <w:r w:rsidR="00981FB3">
        <w:t>Díla</w:t>
      </w:r>
      <w:r w:rsidRPr="00794988">
        <w:t xml:space="preserve">, popř. přiměřeně upraví termíny plnění v rozsahu odpovídajícím příslušné změně, přičemž v takovém případě se uplatní podmínky pro změnu </w:t>
      </w:r>
      <w:r w:rsidR="00981FB3">
        <w:t>Díla</w:t>
      </w:r>
      <w:r w:rsidRPr="00794988">
        <w:t xml:space="preserve"> upravené v</w:t>
      </w:r>
      <w:r w:rsidR="006C4DB4">
        <w:t> části 5</w:t>
      </w:r>
      <w:r w:rsidRPr="00794988">
        <w:t xml:space="preserve"> Obchodních podmínek</w:t>
      </w:r>
      <w:r w:rsidR="006C4DB4">
        <w:t>, které jsou přílohou č. 1 této Smlouvy (dále jen „</w:t>
      </w:r>
      <w:r w:rsidR="006C4DB4" w:rsidRPr="00A75620">
        <w:rPr>
          <w:b/>
        </w:rPr>
        <w:t>Obchodní podmínky</w:t>
      </w:r>
      <w:r w:rsidR="006C4DB4">
        <w:t>“)</w:t>
      </w:r>
      <w:r w:rsidRPr="00794988">
        <w:t xml:space="preserve">. Porušení povinnosti Zhotovitele uzavřít takový dodatek, bez kterého zpracování </w:t>
      </w:r>
      <w:r w:rsidR="00981FB3">
        <w:t>Díla</w:t>
      </w:r>
      <w:r w:rsidRPr="00794988">
        <w:t xml:space="preserve"> pro Objednatele nemá podstatný význam či podstatný přínos, zakládá právo Objednatele odstoupit od této Smlouvy. V případě, že se Zhotovitel domnívá, že za účelem zapracování změny Interního předpisu Objednatele při provádění </w:t>
      </w:r>
      <w:r w:rsidR="00981FB3">
        <w:t>Díla</w:t>
      </w:r>
      <w:r w:rsidRPr="00794988">
        <w:t xml:space="preserve"> je nutné změnit Smlouvu a Objednatel nenavrhl změnu Smlouvy, je oprávněn změnu Smlouvy navrhnout Zhotovitel a Objednatel se zavazuje, že bude o změně Smlouvy se Zhotovitelem jednat v dobré víře, přičemž v takovém případě se obdobně uplatní </w:t>
      </w:r>
      <w:r w:rsidR="006C4DB4">
        <w:t>část 5</w:t>
      </w:r>
      <w:r w:rsidRPr="00794988">
        <w:t xml:space="preserve"> Obchodních podmínek.</w:t>
      </w:r>
    </w:p>
    <w:p w14:paraId="76575B2F" w14:textId="3162B85D" w:rsidR="00794988" w:rsidRPr="00961359" w:rsidRDefault="00794988" w:rsidP="00794988">
      <w:pPr>
        <w:pStyle w:val="Nadpis2"/>
        <w:widowControl w:val="0"/>
        <w:ind w:left="680" w:hanging="680"/>
      </w:pPr>
      <w:r w:rsidRPr="00961359">
        <w:lastRenderedPageBreak/>
        <w:t xml:space="preserve">Zhotovitel se zavazuje zpracovat </w:t>
      </w:r>
      <w:r w:rsidR="00981FB3">
        <w:t>Dílo</w:t>
      </w:r>
      <w:r w:rsidRPr="00961359">
        <w:t xml:space="preserve"> podle Pokynu generálního ředitele č. 4/2016 „Předávání digitální dokumentace a dat mezi SŽ</w:t>
      </w:r>
      <w:r w:rsidR="00FE7779">
        <w:t>DC</w:t>
      </w:r>
      <w:r w:rsidRPr="00961359">
        <w:t xml:space="preserve"> a externími subjekty“ ze dne 30. 8. 2016, ve znění všech změn a dodatků.</w:t>
      </w:r>
    </w:p>
    <w:p w14:paraId="10521CFA" w14:textId="677EDE23" w:rsidR="00794988" w:rsidRPr="00794988" w:rsidRDefault="00794988" w:rsidP="00794988">
      <w:pPr>
        <w:pStyle w:val="Nadpis2"/>
        <w:widowControl w:val="0"/>
        <w:ind w:left="680" w:hanging="680"/>
      </w:pPr>
      <w:r w:rsidRPr="00794988">
        <w:t>S výjimkou podkladů předaných při podpisu Smlouvy si v průběhu prací Zhotovitel zajistí řádně a včas všechny potřebné podklady od Objednatele na vlastní náklady. Objednatel se zavazuje poskytnout za tímto účelem Zhotoviteli přiměřenou součinnost. Veškeré dokumenty, předpisy a podklady, jakož i veškeré další informace (dále jen „</w:t>
      </w:r>
      <w:r w:rsidRPr="00A75620">
        <w:rPr>
          <w:b/>
        </w:rPr>
        <w:t>Informace</w:t>
      </w:r>
      <w:r w:rsidRPr="00794988">
        <w:t xml:space="preserve">“), které Zhotovitel takto získá, musí být využívány výhradně pro účely plnění </w:t>
      </w:r>
      <w:r w:rsidR="0088066F">
        <w:t>P</w:t>
      </w:r>
      <w:r w:rsidR="0088066F" w:rsidRPr="00794988">
        <w:t xml:space="preserve">ředmětu </w:t>
      </w:r>
      <w:r w:rsidR="00981FB3">
        <w:t>Díla</w:t>
      </w:r>
      <w:r w:rsidRPr="00794988">
        <w:t>.</w:t>
      </w:r>
    </w:p>
    <w:p w14:paraId="392E62E2" w14:textId="77777777" w:rsidR="00794988" w:rsidRPr="00794988" w:rsidRDefault="00794988" w:rsidP="00794988">
      <w:pPr>
        <w:pStyle w:val="Nadpis2"/>
        <w:widowControl w:val="0"/>
        <w:ind w:left="680" w:hanging="680"/>
      </w:pPr>
      <w:r w:rsidRPr="00794988">
        <w:t xml:space="preserve">Zhotovitel zajistí veškerými dostupnými prostředky odpovídající ochranu Informací před jejím poskytnutím jakékoliv neoprávněné třetí osobě nebo zneužitím. V žádném případě nesmí být bez předchozího výslovného písemného souhlasu Objednatele Informace poskytnuty třetím osobám. Před prvním přístupem k Informacím budou všechny osoby Zhotovitelem řádně poučeny a písemně zavázány k mlčenlivosti v souvislosti se zpřístupněním Informací. </w:t>
      </w:r>
    </w:p>
    <w:p w14:paraId="43945D8E" w14:textId="15FD6DCD" w:rsidR="00794988" w:rsidRPr="00794988" w:rsidRDefault="00794988" w:rsidP="00794988">
      <w:pPr>
        <w:pStyle w:val="Nadpis2"/>
        <w:widowControl w:val="0"/>
        <w:ind w:left="680" w:hanging="680"/>
      </w:pPr>
      <w:r w:rsidRPr="00794988">
        <w:t xml:space="preserve">Jestliže Zhotovitel považuje zpřístupněnou Informaci za nevhodnou nebo nesprávnou, musí Objednatele na tuto skutečnost upozornit. Smluvní strany sjednávají, že v případě, že by Zhotovitel považoval zpřístupněnou Informaci za nevhodnou nebo nesprávnou a Objednatele na tuto skutečnost neupozornil, neprodlužuje se lhůta stanovená dle této Smlouvy pro dokončení </w:t>
      </w:r>
      <w:r w:rsidR="00981FB3">
        <w:t>Díla</w:t>
      </w:r>
      <w:r w:rsidRPr="00794988">
        <w:t xml:space="preserve"> ani Zhotovitel nemá právo na úhradu nákladů spojených s případným přerušením zpracování </w:t>
      </w:r>
      <w:r w:rsidR="00981FB3">
        <w:t>Díla</w:t>
      </w:r>
      <w:r w:rsidRPr="00794988">
        <w:t xml:space="preserve">. Objednateli jsou v takovém případě rovněž zachována práva z vadného </w:t>
      </w:r>
      <w:r w:rsidR="00981FB3">
        <w:t>Díla</w:t>
      </w:r>
      <w:r w:rsidRPr="00794988">
        <w:t>.</w:t>
      </w:r>
    </w:p>
    <w:p w14:paraId="600D21AE" w14:textId="366A0E2A" w:rsidR="004E1498" w:rsidRPr="004E1498" w:rsidRDefault="0029605F" w:rsidP="00DA509C">
      <w:pPr>
        <w:pStyle w:val="Nadpis1"/>
        <w:widowControl w:val="0"/>
        <w:suppressAutoHyphens w:val="0"/>
        <w:ind w:left="709" w:hanging="709"/>
        <w:rPr>
          <w:rFonts w:eastAsia="Times New Roman"/>
          <w:lang w:eastAsia="cs-CZ"/>
        </w:rPr>
      </w:pPr>
      <w:r>
        <w:rPr>
          <w:rFonts w:eastAsia="Times New Roman"/>
          <w:lang w:eastAsia="cs-CZ"/>
        </w:rPr>
        <w:t xml:space="preserve">Cena </w:t>
      </w:r>
      <w:r w:rsidR="00981FB3">
        <w:rPr>
          <w:rFonts w:eastAsia="Times New Roman"/>
          <w:lang w:eastAsia="cs-CZ"/>
        </w:rPr>
        <w:t>Díla</w:t>
      </w:r>
      <w:r>
        <w:rPr>
          <w:rFonts w:eastAsia="Times New Roman"/>
          <w:lang w:eastAsia="cs-CZ"/>
        </w:rPr>
        <w:t xml:space="preserve"> </w:t>
      </w:r>
    </w:p>
    <w:p w14:paraId="65306A71" w14:textId="167024BE" w:rsidR="005D6248" w:rsidRPr="006062F9" w:rsidRDefault="005D6248" w:rsidP="00EF5BD0">
      <w:pPr>
        <w:pStyle w:val="Nadpis2"/>
        <w:spacing w:after="0"/>
        <w:ind w:left="680" w:hanging="680"/>
      </w:pPr>
      <w:r w:rsidRPr="00B3696C">
        <w:t>C</w:t>
      </w:r>
      <w:r w:rsidRPr="006062F9">
        <w:t xml:space="preserve">ena </w:t>
      </w:r>
      <w:r w:rsidR="00A75620">
        <w:t xml:space="preserve">Díla </w:t>
      </w:r>
      <w:r w:rsidRPr="006062F9">
        <w:t>celkem</w:t>
      </w:r>
      <w:r w:rsidR="0065622B">
        <w:t>,</w:t>
      </w:r>
      <w:r w:rsidRPr="006062F9">
        <w:t xml:space="preserve"> bez DPH</w:t>
      </w:r>
      <w:r w:rsidRPr="006062F9">
        <w:tab/>
      </w:r>
      <w:r w:rsidRPr="006062F9">
        <w:tab/>
      </w:r>
      <w:r w:rsidRPr="006062F9">
        <w:tab/>
      </w:r>
      <w:bookmarkStart w:id="3" w:name="_Hlk159575902"/>
      <w:r w:rsidR="00F31512">
        <w:rPr>
          <w:highlight w:val="yellow"/>
        </w:rPr>
        <w:t>„[VLOŽÍ Zhotovitel]“</w:t>
      </w:r>
      <w:r>
        <w:t xml:space="preserve"> </w:t>
      </w:r>
      <w:bookmarkEnd w:id="3"/>
      <w:r w:rsidRPr="006062F9">
        <w:t>Kč</w:t>
      </w:r>
    </w:p>
    <w:p w14:paraId="2CE450FA" w14:textId="0F8378C5" w:rsidR="00EF5BD0" w:rsidRDefault="005D6248" w:rsidP="00EF5BD0">
      <w:pPr>
        <w:pStyle w:val="Odstavecseseznamem"/>
        <w:spacing w:before="0" w:after="0" w:line="240" w:lineRule="auto"/>
        <w:ind w:left="680" w:firstLine="29"/>
        <w:rPr>
          <w:rFonts w:asciiTheme="majorHAnsi" w:hAnsiTheme="majorHAnsi"/>
        </w:rPr>
      </w:pPr>
      <w:r w:rsidRPr="006062F9">
        <w:rPr>
          <w:rFonts w:asciiTheme="majorHAnsi" w:hAnsiTheme="majorHAnsi" w:cs="Calibri"/>
        </w:rPr>
        <w:t>Výše DPH</w:t>
      </w:r>
      <w:r w:rsidR="0065622B">
        <w:rPr>
          <w:rFonts w:asciiTheme="majorHAnsi" w:hAnsiTheme="majorHAnsi" w:cs="Calibri"/>
        </w:rPr>
        <w:t xml:space="preserve"> (základní sazba)</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b/>
        </w:rPr>
        <w:tab/>
      </w:r>
      <w:r w:rsidR="00F31512">
        <w:rPr>
          <w:highlight w:val="yellow"/>
        </w:rPr>
        <w:t>„[VLOŽÍ Zhotovitel]“</w:t>
      </w:r>
      <w:r>
        <w:t xml:space="preserve"> </w:t>
      </w:r>
      <w:r w:rsidRPr="006062F9">
        <w:rPr>
          <w:rFonts w:asciiTheme="majorHAnsi" w:hAnsiTheme="majorHAnsi"/>
        </w:rPr>
        <w:t>Kč</w:t>
      </w:r>
    </w:p>
    <w:p w14:paraId="2B9374DC" w14:textId="0C73A660" w:rsidR="005D6248" w:rsidRPr="00EF5BD0" w:rsidRDefault="005D6248" w:rsidP="00EF5BD0">
      <w:pPr>
        <w:pStyle w:val="Odstavecseseznamem"/>
        <w:spacing w:before="0" w:after="0" w:line="240" w:lineRule="auto"/>
        <w:ind w:left="680" w:firstLine="29"/>
        <w:rPr>
          <w:rFonts w:asciiTheme="majorHAnsi" w:hAnsiTheme="majorHAnsi"/>
        </w:rPr>
      </w:pPr>
      <w:r w:rsidRPr="00EF5BD0">
        <w:rPr>
          <w:rFonts w:asciiTheme="majorHAnsi" w:hAnsiTheme="majorHAnsi"/>
        </w:rPr>
        <w:t xml:space="preserve">Cena </w:t>
      </w:r>
      <w:r w:rsidR="0065622B">
        <w:rPr>
          <w:rFonts w:asciiTheme="majorHAnsi" w:hAnsiTheme="majorHAnsi"/>
        </w:rPr>
        <w:t xml:space="preserve">Díla </w:t>
      </w:r>
      <w:r w:rsidRPr="00EF5BD0">
        <w:rPr>
          <w:rFonts w:asciiTheme="majorHAnsi" w:hAnsiTheme="majorHAnsi"/>
        </w:rPr>
        <w:t>celkem</w:t>
      </w:r>
      <w:r w:rsidR="0065622B">
        <w:rPr>
          <w:rFonts w:asciiTheme="majorHAnsi" w:hAnsiTheme="majorHAnsi"/>
        </w:rPr>
        <w:t>,</w:t>
      </w:r>
      <w:r w:rsidRPr="00EF5BD0">
        <w:rPr>
          <w:rFonts w:asciiTheme="majorHAnsi" w:hAnsiTheme="majorHAnsi"/>
        </w:rPr>
        <w:t xml:space="preserve"> s DPH</w:t>
      </w:r>
      <w:r w:rsidRPr="00EF5BD0">
        <w:rPr>
          <w:rFonts w:asciiTheme="majorHAnsi" w:hAnsiTheme="majorHAnsi"/>
        </w:rPr>
        <w:tab/>
      </w:r>
      <w:r w:rsidRPr="00EF5BD0">
        <w:rPr>
          <w:rFonts w:asciiTheme="majorHAnsi" w:hAnsiTheme="majorHAnsi"/>
        </w:rPr>
        <w:tab/>
      </w:r>
      <w:r w:rsidRPr="00EF5BD0">
        <w:rPr>
          <w:rFonts w:asciiTheme="majorHAnsi" w:hAnsiTheme="majorHAnsi"/>
        </w:rPr>
        <w:tab/>
      </w:r>
      <w:r w:rsidR="00F31512" w:rsidRPr="00EF5BD0">
        <w:rPr>
          <w:rFonts w:asciiTheme="majorHAnsi" w:hAnsiTheme="majorHAnsi"/>
          <w:highlight w:val="yellow"/>
        </w:rPr>
        <w:t>„[VLOŽÍ Zhotovitel]“</w:t>
      </w:r>
      <w:r w:rsidRPr="00EF5BD0">
        <w:rPr>
          <w:rFonts w:asciiTheme="majorHAnsi" w:hAnsiTheme="majorHAnsi"/>
        </w:rPr>
        <w:t xml:space="preserve"> Kč</w:t>
      </w:r>
    </w:p>
    <w:p w14:paraId="6AF748B7" w14:textId="2BAD772A" w:rsidR="005D6248" w:rsidRDefault="005D6248" w:rsidP="00EF5BD0">
      <w:pPr>
        <w:pStyle w:val="Odstavecseseznamem"/>
        <w:spacing w:after="0" w:line="240" w:lineRule="auto"/>
        <w:ind w:left="680" w:firstLine="29"/>
        <w:rPr>
          <w:rFonts w:asciiTheme="majorHAnsi" w:hAnsiTheme="majorHAnsi" w:cs="Calibri"/>
          <w:b/>
        </w:rPr>
      </w:pPr>
    </w:p>
    <w:p w14:paraId="38C14247" w14:textId="77636641" w:rsidR="005D6248" w:rsidRDefault="005D6248" w:rsidP="00EF5BD0">
      <w:pPr>
        <w:pStyle w:val="Odstavecseseznamem"/>
        <w:spacing w:after="0" w:line="240" w:lineRule="auto"/>
        <w:ind w:left="680" w:firstLine="29"/>
        <w:rPr>
          <w:highlight w:val="yellow"/>
        </w:rPr>
      </w:pPr>
      <w:r>
        <w:rPr>
          <w:rFonts w:asciiTheme="majorHAnsi" w:hAnsiTheme="majorHAnsi" w:cs="Calibri"/>
          <w:b/>
        </w:rPr>
        <w:t xml:space="preserve">slovy: </w:t>
      </w:r>
      <w:r w:rsidR="00F31512">
        <w:rPr>
          <w:highlight w:val="yellow"/>
        </w:rPr>
        <w:t>„[VLOŽÍ Zhotovitel]“</w:t>
      </w:r>
    </w:p>
    <w:p w14:paraId="05F16C0B" w14:textId="19CA83CB" w:rsidR="005D6248" w:rsidRDefault="005D6248" w:rsidP="00EF5BD0">
      <w:pPr>
        <w:pStyle w:val="Odstavecseseznamem"/>
        <w:spacing w:after="0" w:line="240" w:lineRule="auto"/>
        <w:ind w:left="680" w:firstLine="29"/>
        <w:rPr>
          <w:rFonts w:asciiTheme="majorHAnsi" w:hAnsiTheme="majorHAnsi" w:cs="Calibri"/>
          <w:b/>
        </w:rPr>
      </w:pPr>
    </w:p>
    <w:p w14:paraId="092EB327" w14:textId="67959179" w:rsidR="005D6248" w:rsidRPr="006062F9" w:rsidRDefault="005D6248" w:rsidP="00EF5BD0">
      <w:pPr>
        <w:pStyle w:val="Odstavecseseznamem"/>
        <w:spacing w:after="0" w:line="240" w:lineRule="auto"/>
        <w:ind w:left="680" w:firstLine="29"/>
        <w:rPr>
          <w:rFonts w:asciiTheme="majorHAnsi" w:hAnsiTheme="majorHAnsi" w:cs="Calibri"/>
          <w:b/>
        </w:rPr>
      </w:pPr>
      <w:r>
        <w:rPr>
          <w:rFonts w:asciiTheme="majorHAnsi" w:hAnsiTheme="majorHAnsi"/>
        </w:rPr>
        <w:t xml:space="preserve">Bližší rozpis ceny </w:t>
      </w:r>
      <w:r w:rsidR="00981FB3">
        <w:rPr>
          <w:rFonts w:asciiTheme="majorHAnsi" w:hAnsiTheme="majorHAnsi"/>
        </w:rPr>
        <w:t>Díla</w:t>
      </w:r>
      <w:r>
        <w:rPr>
          <w:rFonts w:asciiTheme="majorHAnsi" w:hAnsiTheme="majorHAnsi"/>
        </w:rPr>
        <w:t xml:space="preserve"> je uveden v příloze č. </w:t>
      </w:r>
      <w:del w:id="4" w:author="vyznačené změny" w:date="2024-06-10T15:21:00Z" w16du:dateUtc="2024-06-10T13:21:00Z">
        <w:r>
          <w:rPr>
            <w:rFonts w:asciiTheme="majorHAnsi" w:hAnsiTheme="majorHAnsi"/>
          </w:rPr>
          <w:delText>3</w:delText>
        </w:r>
      </w:del>
      <w:ins w:id="5" w:author="vyznačené změny" w:date="2024-06-10T15:21:00Z" w16du:dateUtc="2024-06-10T13:21:00Z">
        <w:r>
          <w:rPr>
            <w:rFonts w:asciiTheme="majorHAnsi" w:hAnsiTheme="majorHAnsi"/>
          </w:rPr>
          <w:t>3 této Smlouvy</w:t>
        </w:r>
        <w:r w:rsidR="00256B1F">
          <w:rPr>
            <w:rFonts w:asciiTheme="majorHAnsi" w:hAnsiTheme="majorHAnsi"/>
          </w:rPr>
          <w:t>, fakturační milníky pak v příloze č. 2</w:t>
        </w:r>
      </w:ins>
      <w:r w:rsidR="00256B1F">
        <w:rPr>
          <w:rFonts w:asciiTheme="majorHAnsi" w:hAnsiTheme="majorHAnsi"/>
        </w:rPr>
        <w:t xml:space="preserve"> této Smlouvy</w:t>
      </w:r>
      <w:r>
        <w:rPr>
          <w:rFonts w:asciiTheme="majorHAnsi" w:hAnsiTheme="majorHAnsi"/>
        </w:rPr>
        <w:t>.</w:t>
      </w:r>
    </w:p>
    <w:p w14:paraId="3E65CC85" w14:textId="4E1B9629" w:rsidR="00794988" w:rsidRDefault="00794988" w:rsidP="00B116DB">
      <w:pPr>
        <w:pStyle w:val="Nadpis2"/>
        <w:widowControl w:val="0"/>
        <w:ind w:left="709" w:hanging="709"/>
      </w:pPr>
      <w:r w:rsidRPr="00794988">
        <w:t xml:space="preserve">Bankovní záruka za provedení </w:t>
      </w:r>
      <w:r w:rsidR="00981FB3">
        <w:t>Díla</w:t>
      </w:r>
      <w:r w:rsidRPr="00794988">
        <w:t xml:space="preserve"> nebo </w:t>
      </w:r>
      <w:r w:rsidR="0065622B">
        <w:t>p</w:t>
      </w:r>
      <w:r w:rsidRPr="00794988">
        <w:t xml:space="preserve">ojistná záruka za provedení </w:t>
      </w:r>
      <w:r w:rsidR="00981FB3">
        <w:t>Díla</w:t>
      </w:r>
      <w:r w:rsidRPr="00794988">
        <w:t xml:space="preserve"> dle čl</w:t>
      </w:r>
      <w:r>
        <w:t>ánku</w:t>
      </w:r>
      <w:r w:rsidRPr="00794988">
        <w:t xml:space="preserve"> 8 </w:t>
      </w:r>
      <w:r>
        <w:t xml:space="preserve">této </w:t>
      </w:r>
      <w:r w:rsidRPr="00794988">
        <w:t xml:space="preserve">Smlouvy činí </w:t>
      </w:r>
      <w:r w:rsidRPr="002A078B">
        <w:rPr>
          <w:b/>
        </w:rPr>
        <w:t>10 %</w:t>
      </w:r>
      <w:r w:rsidRPr="00794988">
        <w:t xml:space="preserve"> z ceny </w:t>
      </w:r>
      <w:r w:rsidR="00981FB3">
        <w:t>Díla</w:t>
      </w:r>
      <w:r>
        <w:t xml:space="preserve"> </w:t>
      </w:r>
      <w:r w:rsidRPr="00794988">
        <w:t>dle čl</w:t>
      </w:r>
      <w:r>
        <w:t>ánku</w:t>
      </w:r>
      <w:r w:rsidRPr="00794988">
        <w:t xml:space="preserve"> 3.1 </w:t>
      </w:r>
      <w:r>
        <w:t>této Smlouvy,</w:t>
      </w:r>
      <w:r w:rsidRPr="00794988">
        <w:t xml:space="preserve"> </w:t>
      </w:r>
      <w:bookmarkStart w:id="6" w:name="_Hlk159589246"/>
      <w:r w:rsidRPr="00794988">
        <w:t xml:space="preserve">tj.: </w:t>
      </w:r>
      <w:r w:rsidRPr="00794988">
        <w:rPr>
          <w:highlight w:val="yellow"/>
        </w:rPr>
        <w:t>"[VLOŽÍ Zhotovitel]"</w:t>
      </w:r>
      <w:r>
        <w:t xml:space="preserve">,- Kč </w:t>
      </w:r>
      <w:r w:rsidRPr="00794988">
        <w:t>bez DPH.</w:t>
      </w:r>
      <w:bookmarkEnd w:id="6"/>
    </w:p>
    <w:p w14:paraId="02C5B75D" w14:textId="75CE8893" w:rsidR="00B116DB" w:rsidRPr="00961359" w:rsidRDefault="00B116DB" w:rsidP="00B116DB">
      <w:pPr>
        <w:pStyle w:val="Nadpis2"/>
        <w:spacing w:after="0"/>
        <w:ind w:left="680" w:hanging="680"/>
      </w:pPr>
      <w:bookmarkStart w:id="7" w:name="_Ref48735362"/>
      <w:r w:rsidRPr="00961359">
        <w:t xml:space="preserve">Zhotovitel se zavazuje nejpozději do třiceti (30) dnů ode dne podpisu </w:t>
      </w:r>
      <w:r w:rsidR="00AB0B37">
        <w:t xml:space="preserve">posledního </w:t>
      </w:r>
      <w:r w:rsidRPr="00961359">
        <w:t>P</w:t>
      </w:r>
      <w:r w:rsidR="002A078B" w:rsidRPr="00961359">
        <w:t xml:space="preserve">ředávacího protokolu </w:t>
      </w:r>
      <w:r w:rsidRPr="00961359">
        <w:t xml:space="preserve">Zhotovitelem i Objednatelem předat Objednateli </w:t>
      </w:r>
      <w:r w:rsidR="00981FB3">
        <w:t>z</w:t>
      </w:r>
      <w:r w:rsidR="00981FB3" w:rsidRPr="00961359">
        <w:t xml:space="preserve">áruku </w:t>
      </w:r>
      <w:r w:rsidRPr="00961359">
        <w:t xml:space="preserve">za odstranění vad </w:t>
      </w:r>
      <w:r w:rsidR="00981FB3">
        <w:t>Díla</w:t>
      </w:r>
      <w:r w:rsidRPr="00961359">
        <w:t xml:space="preserve">, která bude vystavena na částku </w:t>
      </w:r>
      <w:r w:rsidRPr="00961359">
        <w:rPr>
          <w:b/>
        </w:rPr>
        <w:t>5 %</w:t>
      </w:r>
      <w:r w:rsidRPr="00961359">
        <w:t xml:space="preserve"> z </w:t>
      </w:r>
      <w:r w:rsidR="002A078B" w:rsidRPr="00961359">
        <w:t>c</w:t>
      </w:r>
      <w:r w:rsidRPr="00961359">
        <w:t xml:space="preserve">eny </w:t>
      </w:r>
      <w:r w:rsidR="00981FB3">
        <w:t>Díla</w:t>
      </w:r>
      <w:r w:rsidRPr="00961359">
        <w:t xml:space="preserve">, tj.: tj.: </w:t>
      </w:r>
      <w:r w:rsidRPr="00961359">
        <w:rPr>
          <w:highlight w:val="yellow"/>
        </w:rPr>
        <w:t>"[VLOŽÍ Zhotovitel]"</w:t>
      </w:r>
      <w:r w:rsidRPr="00961359">
        <w:t xml:space="preserve">,- Kč bez DPH. Záruka za odstranění vad </w:t>
      </w:r>
      <w:r w:rsidR="00981FB3">
        <w:t>Díla</w:t>
      </w:r>
      <w:r w:rsidRPr="00961359">
        <w:t xml:space="preserve"> bude vystavena na částku odpovídající výši 5 % z </w:t>
      </w:r>
      <w:r w:rsidR="002A078B" w:rsidRPr="00961359">
        <w:t>c</w:t>
      </w:r>
      <w:r w:rsidRPr="00961359">
        <w:t xml:space="preserve">eny </w:t>
      </w:r>
      <w:r w:rsidR="00981FB3">
        <w:t>Díla</w:t>
      </w:r>
      <w:r w:rsidRPr="00961359">
        <w:t xml:space="preserve"> bez DPH, jak je uvedena v odst. </w:t>
      </w:r>
      <w:r w:rsidR="002A078B" w:rsidRPr="00961359">
        <w:t>3</w:t>
      </w:r>
      <w:r w:rsidRPr="00961359">
        <w:t xml:space="preserve">.1 Smlouvy a v </w:t>
      </w:r>
      <w:r w:rsidR="002A078B" w:rsidRPr="00961359">
        <w:t>P</w:t>
      </w:r>
      <w:r w:rsidRPr="00961359">
        <w:t xml:space="preserve">říloze č. </w:t>
      </w:r>
      <w:r w:rsidR="002A078B" w:rsidRPr="00961359">
        <w:t>3</w:t>
      </w:r>
      <w:r w:rsidRPr="00961359">
        <w:t xml:space="preserve"> Smlouvy</w:t>
      </w:r>
      <w:r w:rsidR="002A078B" w:rsidRPr="00961359">
        <w:t>, ke dni podpisu Smlouvy</w:t>
      </w:r>
      <w:r w:rsidRPr="00961359">
        <w:t>.</w:t>
      </w:r>
      <w:bookmarkEnd w:id="7"/>
    </w:p>
    <w:p w14:paraId="7618217B" w14:textId="1C868C40" w:rsidR="00B116DB" w:rsidRPr="00961359" w:rsidRDefault="00B116DB" w:rsidP="00B116DB">
      <w:pPr>
        <w:pStyle w:val="Nadpis2"/>
        <w:spacing w:after="0"/>
        <w:ind w:left="680" w:hanging="680"/>
      </w:pPr>
      <w:r w:rsidRPr="00961359">
        <w:t xml:space="preserve">Zhotovitel se zavazuje, že </w:t>
      </w:r>
      <w:r w:rsidR="00981FB3">
        <w:t>z</w:t>
      </w:r>
      <w:r w:rsidR="00981FB3" w:rsidRPr="00961359">
        <w:t xml:space="preserve">áruka </w:t>
      </w:r>
      <w:r w:rsidRPr="00961359">
        <w:t xml:space="preserve">za odstranění vad </w:t>
      </w:r>
      <w:r w:rsidR="00981FB3">
        <w:t>Díla</w:t>
      </w:r>
      <w:r w:rsidRPr="00961359">
        <w:t xml:space="preserve"> bude vydána na dobu </w:t>
      </w:r>
      <w:r w:rsidRPr="0065622B">
        <w:rPr>
          <w:b/>
        </w:rPr>
        <w:t>pěti (5)</w:t>
      </w:r>
      <w:r w:rsidRPr="00961359">
        <w:t xml:space="preserve"> </w:t>
      </w:r>
      <w:r w:rsidRPr="0065622B">
        <w:rPr>
          <w:b/>
        </w:rPr>
        <w:t>let</w:t>
      </w:r>
      <w:r w:rsidRPr="00961359">
        <w:t xml:space="preserve"> ode dne vystavení oprávněnou osobou. Den vystavení a počátek účinnosti však nenastane dříve než dnem podpisu </w:t>
      </w:r>
      <w:r w:rsidR="00F54A4F">
        <w:t>posledního Předávacího protokolu</w:t>
      </w:r>
      <w:r w:rsidRPr="00961359">
        <w:t xml:space="preserve">. </w:t>
      </w:r>
    </w:p>
    <w:p w14:paraId="16C95C75" w14:textId="2F2CBE70" w:rsidR="00B116DB" w:rsidRDefault="00B116DB" w:rsidP="00B116DB">
      <w:pPr>
        <w:pStyle w:val="Nadpis2"/>
        <w:spacing w:after="0"/>
        <w:ind w:left="680" w:hanging="680"/>
      </w:pPr>
      <w:r w:rsidRPr="00961359">
        <w:t xml:space="preserve">Pokud podmínky </w:t>
      </w:r>
      <w:r w:rsidR="00981FB3">
        <w:t>z</w:t>
      </w:r>
      <w:r w:rsidR="00981FB3" w:rsidRPr="00961359">
        <w:t xml:space="preserve">áruky </w:t>
      </w:r>
      <w:r w:rsidRPr="00961359">
        <w:t xml:space="preserve">za odstranění vad </w:t>
      </w:r>
      <w:r w:rsidR="00981FB3">
        <w:t>Díla</w:t>
      </w:r>
      <w:r w:rsidRPr="00961359">
        <w:t xml:space="preserve"> specifikují datum ukončení platnosti </w:t>
      </w:r>
      <w:r w:rsidR="00981FB3">
        <w:t>z</w:t>
      </w:r>
      <w:r w:rsidR="00981FB3" w:rsidRPr="00961359">
        <w:t xml:space="preserve">áruky </w:t>
      </w:r>
      <w:r w:rsidRPr="00961359">
        <w:t xml:space="preserve">za odstranění vad </w:t>
      </w:r>
      <w:r w:rsidR="00981FB3">
        <w:t>Díla</w:t>
      </w:r>
      <w:r w:rsidR="005558F7" w:rsidRPr="00961359">
        <w:t xml:space="preserve"> </w:t>
      </w:r>
      <w:r w:rsidRPr="00961359">
        <w:t xml:space="preserve">a Zhotovitel neodstranil všechny vady do třiceti (30) dnů před tímto datem ukončení platnosti </w:t>
      </w:r>
      <w:r w:rsidR="00981FB3">
        <w:t>z</w:t>
      </w:r>
      <w:r w:rsidR="00981FB3" w:rsidRPr="00961359">
        <w:t xml:space="preserve">áruky </w:t>
      </w:r>
      <w:r w:rsidRPr="00961359">
        <w:t xml:space="preserve">za odstranění vad </w:t>
      </w:r>
      <w:r w:rsidR="00981FB3">
        <w:t>Díla</w:t>
      </w:r>
      <w:r w:rsidRPr="00961359">
        <w:t xml:space="preserve">, potom je Zhotovitel povinen platnost </w:t>
      </w:r>
      <w:r w:rsidR="00981FB3">
        <w:t>z</w:t>
      </w:r>
      <w:r w:rsidR="00981FB3" w:rsidRPr="00961359">
        <w:t xml:space="preserve">áruky </w:t>
      </w:r>
      <w:r w:rsidRPr="00961359">
        <w:t xml:space="preserve">za odstranění vad </w:t>
      </w:r>
      <w:r w:rsidR="00981FB3">
        <w:t>Díla</w:t>
      </w:r>
      <w:r w:rsidRPr="00961359">
        <w:t xml:space="preserve"> prodloužit, dokud nebudou všechny vady odstraněny.</w:t>
      </w:r>
    </w:p>
    <w:p w14:paraId="6292ACF2" w14:textId="181AED3F" w:rsidR="0065622B" w:rsidRDefault="0065622B" w:rsidP="0065622B">
      <w:pPr>
        <w:rPr>
          <w:lang w:eastAsia="cs-CZ"/>
        </w:rPr>
      </w:pPr>
    </w:p>
    <w:p w14:paraId="5C0C57E3" w14:textId="1984F1DD" w:rsidR="0065622B" w:rsidRDefault="0065622B" w:rsidP="0065622B">
      <w:pPr>
        <w:rPr>
          <w:lang w:eastAsia="cs-CZ"/>
        </w:rPr>
      </w:pPr>
    </w:p>
    <w:p w14:paraId="1C3F680E" w14:textId="77777777" w:rsidR="0065622B" w:rsidRPr="0065622B" w:rsidRDefault="0065622B" w:rsidP="0065622B">
      <w:pPr>
        <w:rPr>
          <w:lang w:eastAsia="cs-CZ"/>
        </w:rPr>
      </w:pPr>
    </w:p>
    <w:p w14:paraId="45ECA6C8" w14:textId="50C5FA58" w:rsidR="00B116DB" w:rsidRPr="00961359" w:rsidRDefault="00B116DB" w:rsidP="00B116DB">
      <w:pPr>
        <w:pStyle w:val="Nadpis2"/>
        <w:spacing w:after="0"/>
        <w:ind w:left="680" w:hanging="680"/>
      </w:pPr>
      <w:r w:rsidRPr="00961359">
        <w:lastRenderedPageBreak/>
        <w:t xml:space="preserve">Objednatel je oprávněn uplatnit právo ze </w:t>
      </w:r>
      <w:r w:rsidR="00981FB3">
        <w:t>z</w:t>
      </w:r>
      <w:r w:rsidR="00981FB3" w:rsidRPr="00961359">
        <w:t xml:space="preserve">áruky </w:t>
      </w:r>
      <w:r w:rsidRPr="00961359">
        <w:t xml:space="preserve">za odstranění vad </w:t>
      </w:r>
      <w:r w:rsidR="00981FB3">
        <w:t>Díla</w:t>
      </w:r>
      <w:r w:rsidRPr="00961359">
        <w:t xml:space="preserve"> pouze v případech, pokud:</w:t>
      </w:r>
    </w:p>
    <w:p w14:paraId="22C71BED" w14:textId="3E5C7F1F" w:rsidR="00B116DB" w:rsidRPr="00961359" w:rsidRDefault="00B116DB" w:rsidP="00EF7369">
      <w:pPr>
        <w:pStyle w:val="Nadpis2"/>
        <w:numPr>
          <w:ilvl w:val="1"/>
          <w:numId w:val="14"/>
        </w:numPr>
        <w:spacing w:after="0"/>
        <w:ind w:left="1134" w:hanging="425"/>
      </w:pPr>
      <w:r w:rsidRPr="00961359">
        <w:t xml:space="preserve">Zhotovitel neprodlouží platnost </w:t>
      </w:r>
      <w:r w:rsidR="00981FB3">
        <w:t>z</w:t>
      </w:r>
      <w:r w:rsidR="00981FB3" w:rsidRPr="00961359">
        <w:t xml:space="preserve">áruky </w:t>
      </w:r>
      <w:r w:rsidRPr="00961359">
        <w:t xml:space="preserve">za odstranění vad </w:t>
      </w:r>
      <w:r w:rsidR="00981FB3">
        <w:t>Díla</w:t>
      </w:r>
      <w:r w:rsidRPr="00961359">
        <w:t xml:space="preserve"> v případě, že její platnost bude kratší, než je uvedeno v předchozím odstavci; za těchto okolností může Objednatel požadovat zaplacení plné výše částky Záruky za odstranění vad </w:t>
      </w:r>
      <w:r w:rsidR="00981FB3">
        <w:t>Díla</w:t>
      </w:r>
      <w:r w:rsidRPr="00961359">
        <w:t xml:space="preserve"> a škody v důsledku vad, nebo</w:t>
      </w:r>
    </w:p>
    <w:p w14:paraId="4B8721B2" w14:textId="77777777" w:rsidR="00B116DB" w:rsidRPr="00961359" w:rsidRDefault="00B116DB" w:rsidP="00EF7369">
      <w:pPr>
        <w:pStyle w:val="Nadpis2"/>
        <w:numPr>
          <w:ilvl w:val="1"/>
          <w:numId w:val="14"/>
        </w:numPr>
        <w:spacing w:after="0"/>
        <w:ind w:left="1134" w:hanging="425"/>
      </w:pPr>
      <w:r w:rsidRPr="00961359">
        <w:t>Zhotovitel neuhradí Objednateli způsobenou škodu či smluvní pokutu, k ní je podle Smlouvy povinen a která vůči němu byla Objednatelem uplatněna, nebo</w:t>
      </w:r>
    </w:p>
    <w:p w14:paraId="1A249843" w14:textId="77777777" w:rsidR="00B116DB" w:rsidRPr="00961359" w:rsidRDefault="00B116DB" w:rsidP="00EF7369">
      <w:pPr>
        <w:pStyle w:val="Nadpis2"/>
        <w:numPr>
          <w:ilvl w:val="1"/>
          <w:numId w:val="14"/>
        </w:numPr>
        <w:spacing w:after="0"/>
        <w:ind w:left="1134" w:hanging="425"/>
      </w:pPr>
      <w:r w:rsidRPr="00961359">
        <w:t>Zhotovitel nezaplatí Objednateli jakoukoli platbu sjednanou v souvislosti s touto Smlouvou anebo jiný peněžitý nárok Objednatele, na který mu v souvislosti s touto Smlouvou vznikne nárok, více než čtyřicet (40) dnů po marném uplynutí lhůty splatnosti, nebo</w:t>
      </w:r>
    </w:p>
    <w:p w14:paraId="08F1F9B7" w14:textId="77777777" w:rsidR="00B116DB" w:rsidRPr="00961359" w:rsidRDefault="00B116DB" w:rsidP="00EF7369">
      <w:pPr>
        <w:pStyle w:val="Nadpis2"/>
        <w:numPr>
          <w:ilvl w:val="1"/>
          <w:numId w:val="14"/>
        </w:numPr>
        <w:spacing w:after="0"/>
        <w:ind w:left="1134" w:hanging="425"/>
      </w:pPr>
      <w:r w:rsidRPr="00961359">
        <w:t>Zhotovitel neodstraní vadu do čtrnácti (14) dnů poté, co obdržel oznámení Objednatele, v němž bylo požadováno odstranění vady, nebo v jiné přiměřené lhůtě dodatečně mu k tomu Objednatelem poskytnuté, nebo</w:t>
      </w:r>
    </w:p>
    <w:p w14:paraId="46059DDF" w14:textId="2B983B44" w:rsidR="00B116DB" w:rsidRPr="00961359" w:rsidRDefault="00B116DB" w:rsidP="00EF7369">
      <w:pPr>
        <w:pStyle w:val="Nadpis2"/>
        <w:numPr>
          <w:ilvl w:val="1"/>
          <w:numId w:val="14"/>
        </w:numPr>
        <w:spacing w:after="0"/>
        <w:ind w:left="1134" w:hanging="425"/>
      </w:pPr>
      <w:r w:rsidRPr="00961359">
        <w:t xml:space="preserve">nastanou okolnosti, které opravňují Objednatele k odstoupení od Smlouvy podle této Smlouvy nebo </w:t>
      </w:r>
      <w:r w:rsidR="002A078B" w:rsidRPr="00961359">
        <w:t>části 22</w:t>
      </w:r>
      <w:r w:rsidRPr="00961359">
        <w:t xml:space="preserve"> Obchodních podmínek, bez ohledu na to, zda bylo odstoupení oznámeno či nikoliv, nebo</w:t>
      </w:r>
    </w:p>
    <w:p w14:paraId="1DB59B3A" w14:textId="4B4DFBC4" w:rsidR="00B116DB" w:rsidRPr="00961359" w:rsidRDefault="00B116DB" w:rsidP="00B116DB">
      <w:pPr>
        <w:pStyle w:val="Nadpis2"/>
        <w:spacing w:after="0"/>
        <w:ind w:left="680" w:hanging="680"/>
      </w:pPr>
      <w:r w:rsidRPr="00961359">
        <w:t xml:space="preserve">Objednatel vrátí záruční listinu </w:t>
      </w:r>
      <w:r w:rsidR="00981FB3">
        <w:t>z</w:t>
      </w:r>
      <w:r w:rsidR="00981FB3" w:rsidRPr="00961359">
        <w:t xml:space="preserve">áruky </w:t>
      </w:r>
      <w:r w:rsidRPr="00961359">
        <w:t xml:space="preserve">za odstranění vad </w:t>
      </w:r>
      <w:r w:rsidR="00981FB3">
        <w:t>Díla</w:t>
      </w:r>
      <w:r w:rsidRPr="00961359">
        <w:t xml:space="preserve"> Zhotoviteli do dvaceti (20) dnů poté, co tato </w:t>
      </w:r>
      <w:r w:rsidR="00981FB3">
        <w:t>z</w:t>
      </w:r>
      <w:r w:rsidR="00981FB3" w:rsidRPr="00961359">
        <w:t xml:space="preserve">áruka </w:t>
      </w:r>
      <w:r w:rsidRPr="00961359">
        <w:t xml:space="preserve">za odstranění vad </w:t>
      </w:r>
      <w:r w:rsidR="00981FB3">
        <w:t>Díla</w:t>
      </w:r>
      <w:r w:rsidRPr="00961359">
        <w:t xml:space="preserve"> pozbude platnosti podle ustanovení tohoto článku, včetně jejího případného prodloužení.</w:t>
      </w:r>
    </w:p>
    <w:p w14:paraId="5B10D483" w14:textId="48B0AB9D" w:rsidR="00B116DB" w:rsidRPr="00961359" w:rsidRDefault="00B116DB" w:rsidP="00B116DB">
      <w:pPr>
        <w:pStyle w:val="Nadpis2"/>
        <w:spacing w:after="0"/>
        <w:ind w:left="680" w:hanging="680"/>
      </w:pPr>
      <w:r w:rsidRPr="00961359">
        <w:t xml:space="preserve">Ohledně zbývajících práv a povinností Zhotovitele a podmínek kladených na oprávněnou osobu poskytující záruku za odstranění vad </w:t>
      </w:r>
      <w:r w:rsidR="00981FB3">
        <w:t>Díla</w:t>
      </w:r>
      <w:r w:rsidR="005558F7" w:rsidRPr="00961359">
        <w:t xml:space="preserve"> </w:t>
      </w:r>
      <w:r w:rsidRPr="00961359">
        <w:t>platí přiměřeně práva a povinnosti Zhotovitele, respektive podmínky kladené na oprávněnou osobu poskytující záruku stanovené v</w:t>
      </w:r>
      <w:r w:rsidR="00534F0C" w:rsidRPr="00961359">
        <w:t> </w:t>
      </w:r>
      <w:r w:rsidRPr="00961359">
        <w:t>čl</w:t>
      </w:r>
      <w:r w:rsidR="00534F0C" w:rsidRPr="00961359">
        <w:t>ánku 8 této Smlouvy</w:t>
      </w:r>
      <w:r w:rsidRPr="00961359">
        <w:t>.</w:t>
      </w:r>
    </w:p>
    <w:p w14:paraId="295AF193" w14:textId="3DD4EE25" w:rsidR="008F3EFE" w:rsidRPr="000A4AF5" w:rsidRDefault="00810E9B" w:rsidP="00E84BF4">
      <w:pPr>
        <w:pStyle w:val="Nadpis2"/>
        <w:widowControl w:val="0"/>
        <w:ind w:left="709" w:hanging="709"/>
      </w:pPr>
      <w:r w:rsidRPr="00323278">
        <w:t>Fakturace bude prov</w:t>
      </w:r>
      <w:r w:rsidR="00323278">
        <w:t>áděna</w:t>
      </w:r>
      <w:r w:rsidRPr="00323278">
        <w:t xml:space="preserve"> </w:t>
      </w:r>
      <w:r w:rsidR="00CB53B1" w:rsidRPr="00323278">
        <w:t xml:space="preserve">na základě </w:t>
      </w:r>
      <w:r w:rsidR="00170B99" w:rsidRPr="00976CA7">
        <w:t>Předávacích protokolů</w:t>
      </w:r>
      <w:r w:rsidR="00170B99" w:rsidRPr="00323278">
        <w:t xml:space="preserve"> podepsan</w:t>
      </w:r>
      <w:r w:rsidR="00170B99">
        <w:t>ých</w:t>
      </w:r>
      <w:r w:rsidR="00170B99" w:rsidRPr="00323278">
        <w:t xml:space="preserve"> </w:t>
      </w:r>
      <w:r w:rsidR="006566F7" w:rsidRPr="00323278">
        <w:t>oběma S</w:t>
      </w:r>
      <w:r w:rsidR="00FA32F8" w:rsidRPr="00323278">
        <w:t>mluvními stranami</w:t>
      </w:r>
      <w:r w:rsidR="00323278" w:rsidRPr="00323278">
        <w:t xml:space="preserve"> </w:t>
      </w:r>
      <w:r w:rsidR="00FA32F8" w:rsidRPr="00323278">
        <w:t xml:space="preserve">vždy po realizaci jednotlivé etapy </w:t>
      </w:r>
      <w:r w:rsidR="007D1535">
        <w:t xml:space="preserve">v souladu s požadavky uvedenými </w:t>
      </w:r>
      <w:r w:rsidR="00FA32F8" w:rsidRPr="00323278">
        <w:t>v</w:t>
      </w:r>
      <w:r w:rsidR="00323278" w:rsidRPr="00323278">
        <w:t xml:space="preserve"> článku </w:t>
      </w:r>
      <w:r w:rsidR="00170B99">
        <w:t>6</w:t>
      </w:r>
      <w:r w:rsidR="00323278" w:rsidRPr="00323278">
        <w:t>.</w:t>
      </w:r>
      <w:r w:rsidR="00170B99">
        <w:t>1</w:t>
      </w:r>
      <w:r w:rsidR="00323278" w:rsidRPr="00323278">
        <w:t xml:space="preserve"> ZTP, které jsou přílohou č. 2 této Smlouvy.</w:t>
      </w:r>
    </w:p>
    <w:p w14:paraId="492FFDF7" w14:textId="5842F848" w:rsidR="00534F0C" w:rsidRDefault="00534F0C" w:rsidP="00DD02DC">
      <w:pPr>
        <w:pStyle w:val="Nadpis2"/>
        <w:ind w:left="709" w:hanging="709"/>
      </w:pPr>
      <w:r>
        <w:rPr>
          <w:rFonts w:ascii="Verdana" w:hAnsi="Verdana" w:cs="Arial"/>
        </w:rPr>
        <w:t xml:space="preserve">V záhlaví faktury je nutné uvést číslo Smlouvy. Přílohou faktury musí být stejnopis schváleného </w:t>
      </w:r>
      <w:r w:rsidR="00F4673D">
        <w:rPr>
          <w:rFonts w:ascii="Verdana" w:hAnsi="Verdana" w:cs="Arial"/>
        </w:rPr>
        <w:t>P</w:t>
      </w:r>
      <w:r w:rsidR="00F4673D" w:rsidRPr="008F250B">
        <w:rPr>
          <w:rFonts w:ascii="Verdana" w:hAnsi="Verdana" w:cs="Arial"/>
        </w:rPr>
        <w:t xml:space="preserve">ředávacího </w:t>
      </w:r>
      <w:r w:rsidRPr="008F250B">
        <w:rPr>
          <w:rFonts w:ascii="Verdana" w:hAnsi="Verdana" w:cs="Arial"/>
        </w:rPr>
        <w:t>protokolu</w:t>
      </w:r>
      <w:r>
        <w:rPr>
          <w:rFonts w:ascii="Verdana" w:hAnsi="Verdana" w:cs="Arial"/>
        </w:rPr>
        <w:t xml:space="preserve"> včetně jeho příloh</w:t>
      </w:r>
      <w:r w:rsidRPr="008F250B">
        <w:rPr>
          <w:rFonts w:ascii="Verdana" w:hAnsi="Verdana" w:cs="Arial"/>
        </w:rPr>
        <w:t xml:space="preserve"> </w:t>
      </w:r>
      <w:r w:rsidR="007D1535">
        <w:rPr>
          <w:rFonts w:ascii="Verdana" w:hAnsi="Verdana" w:cs="Arial"/>
        </w:rPr>
        <w:t xml:space="preserve">v souladu s požadavky uvedenými v článku 6.1 ZTP </w:t>
      </w:r>
      <w:r w:rsidRPr="008F250B">
        <w:rPr>
          <w:rFonts w:ascii="Verdana" w:hAnsi="Verdana" w:cs="Arial"/>
        </w:rPr>
        <w:t xml:space="preserve">s potvrzením převzetí předmětu </w:t>
      </w:r>
      <w:r>
        <w:rPr>
          <w:rFonts w:ascii="Verdana" w:hAnsi="Verdana" w:cs="Arial"/>
        </w:rPr>
        <w:t xml:space="preserve">plnění </w:t>
      </w:r>
      <w:r w:rsidR="008F6CCE">
        <w:rPr>
          <w:rFonts w:ascii="Verdana" w:hAnsi="Verdana" w:cs="Arial"/>
        </w:rPr>
        <w:t>S</w:t>
      </w:r>
      <w:r w:rsidR="008F6CCE" w:rsidRPr="008F250B">
        <w:rPr>
          <w:rFonts w:ascii="Verdana" w:hAnsi="Verdana" w:cs="Arial"/>
        </w:rPr>
        <w:t xml:space="preserve">mlouvy </w:t>
      </w:r>
      <w:r w:rsidRPr="008F250B">
        <w:rPr>
          <w:rFonts w:ascii="Verdana" w:hAnsi="Verdana" w:cs="Arial"/>
        </w:rPr>
        <w:t>bez jakýchkoliv</w:t>
      </w:r>
      <w:r>
        <w:rPr>
          <w:rFonts w:ascii="Verdana" w:hAnsi="Verdana" w:cs="Arial"/>
        </w:rPr>
        <w:t xml:space="preserve"> </w:t>
      </w:r>
      <w:r w:rsidRPr="008F250B">
        <w:rPr>
          <w:rFonts w:ascii="Verdana" w:hAnsi="Verdana" w:cs="Arial"/>
        </w:rPr>
        <w:t xml:space="preserve">vad </w:t>
      </w:r>
      <w:r>
        <w:rPr>
          <w:rFonts w:ascii="Verdana" w:hAnsi="Verdana" w:cs="Arial"/>
        </w:rPr>
        <w:t>nebo nedostatků O</w:t>
      </w:r>
      <w:r w:rsidRPr="008F250B">
        <w:rPr>
          <w:rFonts w:ascii="Verdana" w:hAnsi="Verdana" w:cs="Arial"/>
        </w:rPr>
        <w:t xml:space="preserve">bjednatelem. </w:t>
      </w:r>
      <w:r w:rsidRPr="00365880">
        <w:rPr>
          <w:rFonts w:ascii="Verdana" w:hAnsi="Verdana" w:cs="Arial"/>
          <w:b/>
        </w:rPr>
        <w:t>Na faktuře musí být vždy uveden název investiční akce „</w:t>
      </w:r>
      <w:r w:rsidR="0093076F" w:rsidRPr="0093076F">
        <w:rPr>
          <w:rFonts w:ascii="Verdana" w:hAnsi="Verdana" w:cs="Arial"/>
          <w:b/>
        </w:rPr>
        <w:t>RS4 úsek Ústí nad Labem – státní hranice CZ/SRN</w:t>
      </w:r>
      <w:r w:rsidRPr="00365880">
        <w:rPr>
          <w:rFonts w:ascii="Verdana" w:hAnsi="Verdana" w:cs="Arial"/>
          <w:b/>
          <w:bCs/>
        </w:rPr>
        <w:t>“</w:t>
      </w:r>
      <w:r w:rsidRPr="00365880">
        <w:rPr>
          <w:rFonts w:ascii="Verdana" w:hAnsi="Verdana" w:cs="Arial"/>
          <w:b/>
        </w:rPr>
        <w:t xml:space="preserve"> a dále </w:t>
      </w:r>
      <w:r w:rsidRPr="00365880">
        <w:rPr>
          <w:rFonts w:ascii="Verdana" w:hAnsi="Verdana" w:cstheme="minorHAnsi"/>
          <w:b/>
        </w:rPr>
        <w:t>Isprof</w:t>
      </w:r>
      <w:r>
        <w:rPr>
          <w:rFonts w:ascii="Verdana" w:hAnsi="Verdana" w:cstheme="minorHAnsi"/>
          <w:b/>
        </w:rPr>
        <w:t>in</w:t>
      </w:r>
      <w:r w:rsidRPr="00365880">
        <w:rPr>
          <w:rFonts w:ascii="Verdana" w:hAnsi="Verdana" w:cstheme="minorHAnsi"/>
          <w:b/>
        </w:rPr>
        <w:t>/Sub</w:t>
      </w:r>
      <w:r>
        <w:rPr>
          <w:rFonts w:ascii="Verdana" w:hAnsi="Verdana" w:cstheme="minorHAnsi"/>
          <w:b/>
        </w:rPr>
        <w:t>. I</w:t>
      </w:r>
      <w:r w:rsidRPr="00365880">
        <w:rPr>
          <w:rFonts w:ascii="Verdana" w:hAnsi="Verdana" w:cstheme="minorHAnsi"/>
          <w:b/>
        </w:rPr>
        <w:t>sprofin:</w:t>
      </w:r>
      <w:r w:rsidRPr="003843C7">
        <w:t xml:space="preserve"> </w:t>
      </w:r>
      <w:r w:rsidR="0093076F" w:rsidRPr="0093076F">
        <w:rPr>
          <w:rFonts w:ascii="Verdana" w:hAnsi="Verdana" w:cstheme="minorHAnsi"/>
          <w:b/>
        </w:rPr>
        <w:t>500 372 0064</w:t>
      </w:r>
      <w:r w:rsidRPr="003843C7">
        <w:rPr>
          <w:rFonts w:ascii="Verdana" w:hAnsi="Verdana" w:cstheme="minorHAnsi"/>
          <w:b/>
        </w:rPr>
        <w:t>/</w:t>
      </w:r>
      <w:r w:rsidR="0093076F" w:rsidRPr="0093076F">
        <w:rPr>
          <w:rFonts w:ascii="Verdana" w:hAnsi="Verdana" w:cstheme="minorHAnsi"/>
          <w:b/>
        </w:rPr>
        <w:t>542 352 0053</w:t>
      </w:r>
      <w:r w:rsidRPr="00365880">
        <w:rPr>
          <w:rFonts w:ascii="Verdana" w:hAnsi="Verdana" w:cstheme="minorHAnsi"/>
          <w:b/>
        </w:rPr>
        <w:t>.</w:t>
      </w:r>
    </w:p>
    <w:p w14:paraId="697E23E8" w14:textId="5121CDEB" w:rsidR="00D13023" w:rsidRDefault="00323278" w:rsidP="00DD02DC">
      <w:pPr>
        <w:pStyle w:val="Nadpis2"/>
        <w:ind w:left="709" w:hanging="709"/>
      </w:pPr>
      <w:r w:rsidRPr="00323278">
        <w:t xml:space="preserve">V případě </w:t>
      </w:r>
      <w:r>
        <w:t xml:space="preserve">provádění </w:t>
      </w:r>
      <w:r w:rsidR="00981FB3">
        <w:t>Díla</w:t>
      </w:r>
      <w:r w:rsidRPr="00323278">
        <w:t xml:space="preserve"> více </w:t>
      </w:r>
      <w:r>
        <w:t>Zhotovi</w:t>
      </w:r>
      <w:r w:rsidRPr="00323278">
        <w:t xml:space="preserve">teli v souladu s jejich společnou nabídkou nesou odpovědnost za plnění jejich povinností ze Smlouvy všichni </w:t>
      </w:r>
      <w:r w:rsidR="00925737">
        <w:t>Zhotovi</w:t>
      </w:r>
      <w:r w:rsidRPr="00323278">
        <w:t xml:space="preserve">telé společně a nerozdílně. Vedoucí </w:t>
      </w:r>
      <w:r w:rsidR="00925737">
        <w:t>Zhotovi</w:t>
      </w:r>
      <w:r w:rsidRPr="00323278">
        <w:t xml:space="preserve">tel (dále jen </w:t>
      </w:r>
      <w:r w:rsidRPr="00323278">
        <w:rPr>
          <w:b/>
        </w:rPr>
        <w:t xml:space="preserve">„Vedoucí </w:t>
      </w:r>
      <w:r>
        <w:rPr>
          <w:b/>
        </w:rPr>
        <w:t>Zhotovitel</w:t>
      </w:r>
      <w:r w:rsidRPr="00323278">
        <w:rPr>
          <w:b/>
        </w:rPr>
        <w:t>“</w:t>
      </w:r>
      <w:r w:rsidRPr="00323278">
        <w:t>) prohlašuje, že je oprávněn ve věcech Smlouvy zastupovat každého z</w:t>
      </w:r>
      <w:r w:rsidR="00925737">
        <w:t>e</w:t>
      </w:r>
      <w:r w:rsidRPr="00323278">
        <w:t xml:space="preserve"> </w:t>
      </w:r>
      <w:r w:rsidR="00925737">
        <w:t>Zhotovi</w:t>
      </w:r>
      <w:r w:rsidRPr="00323278">
        <w:t xml:space="preserve">telů, jakož i všechny </w:t>
      </w:r>
      <w:r w:rsidR="00925737">
        <w:t>Zhotovitele</w:t>
      </w:r>
      <w:r w:rsidRPr="00323278">
        <w:t xml:space="preserve"> společně, a je oprávněn rovněž za ně přijímat pokyny a platby Objednatele. </w:t>
      </w:r>
    </w:p>
    <w:p w14:paraId="78B1AB86" w14:textId="18E5A38A" w:rsidR="00D13023" w:rsidRDefault="00323278" w:rsidP="00DD02DC">
      <w:pPr>
        <w:pStyle w:val="Nadpis2"/>
        <w:numPr>
          <w:ilvl w:val="0"/>
          <w:numId w:val="0"/>
        </w:numPr>
        <w:ind w:left="709"/>
      </w:pPr>
      <w:r w:rsidRPr="00323278">
        <w:t>Vystavovat daňové doklady – faktury za činnosti vykonávané v případech p</w:t>
      </w:r>
      <w:r w:rsidR="00D13023">
        <w:t xml:space="preserve">rovádění </w:t>
      </w:r>
      <w:r w:rsidR="00981FB3">
        <w:t>Díla</w:t>
      </w:r>
      <w:r w:rsidR="00D13023">
        <w:t xml:space="preserve"> </w:t>
      </w:r>
      <w:r w:rsidR="00D13023" w:rsidRPr="00323278">
        <w:t>více</w:t>
      </w:r>
      <w:r w:rsidRPr="00323278">
        <w:t xml:space="preserve"> </w:t>
      </w:r>
      <w:r w:rsidR="00925737">
        <w:t>Zhotoviteli</w:t>
      </w:r>
      <w:r w:rsidRPr="00323278">
        <w:t xml:space="preserve"> v souladu s jejich společnou nabídkou je povinen vůči Objednateli pouze Vedoucí </w:t>
      </w:r>
      <w:r w:rsidR="00925737">
        <w:t>Zhotovite</w:t>
      </w:r>
      <w:r w:rsidRPr="00323278">
        <w:t>l, tj. na daňovém dokladu bude uveden (identifikován) jako osoba uskutečňující ekonomickou činnost</w:t>
      </w:r>
      <w:r w:rsidR="00D13023">
        <w:t xml:space="preserve"> </w:t>
      </w:r>
      <w:r w:rsidRPr="00323278">
        <w:t>(v souladu se zákonem č.</w:t>
      </w:r>
      <w:r w:rsidR="00D13023">
        <w:t xml:space="preserve"> </w:t>
      </w:r>
      <w:r w:rsidRPr="00323278">
        <w:t>235/2004 Sb.</w:t>
      </w:r>
      <w:r w:rsidR="00254327">
        <w:t>,</w:t>
      </w:r>
      <w:r w:rsidRPr="00323278">
        <w:t xml:space="preserve"> o dani z přidané hodnoty</w:t>
      </w:r>
      <w:r w:rsidR="00254327">
        <w:t>, ve znění pozdějších předpisů</w:t>
      </w:r>
      <w:r w:rsidRPr="00323278">
        <w:t xml:space="preserve">). </w:t>
      </w:r>
    </w:p>
    <w:p w14:paraId="6048951C" w14:textId="4537C145" w:rsidR="00D13023" w:rsidRDefault="00323278" w:rsidP="00DD02DC">
      <w:pPr>
        <w:pStyle w:val="Nadpis2"/>
        <w:numPr>
          <w:ilvl w:val="0"/>
          <w:numId w:val="0"/>
        </w:numPr>
        <w:ind w:left="709"/>
      </w:pPr>
      <w:r w:rsidRPr="00323278">
        <w:t xml:space="preserve">Zmocnění Vedoucího </w:t>
      </w:r>
      <w:r w:rsidR="00925737">
        <w:t>Zhotovitele</w:t>
      </w:r>
      <w:r w:rsidR="00EF5BD0">
        <w:t xml:space="preserve">, bylo-li potřeba, </w:t>
      </w:r>
      <w:r w:rsidRPr="00323278">
        <w:t xml:space="preserve">tvoří přílohu č. 5 této Smlouvy. Zmocnění Vedoucího </w:t>
      </w:r>
      <w:r w:rsidR="00925737">
        <w:t>Zhotovitele</w:t>
      </w:r>
      <w:r w:rsidRPr="00323278">
        <w:t xml:space="preserve"> musí trvat po celou dobu trvání této Smlouvy. Změna Vedoucího </w:t>
      </w:r>
      <w:r w:rsidR="00925737">
        <w:t>Zhotovitele</w:t>
      </w:r>
      <w:r w:rsidRPr="00323278">
        <w:t xml:space="preserve"> musí být oznámena Objednateli spolu se sdělením souhlasu ostatních </w:t>
      </w:r>
      <w:r w:rsidR="00925737">
        <w:t>Zhotovitelů</w:t>
      </w:r>
      <w:r w:rsidRPr="00323278">
        <w:t xml:space="preserve">. Účinnost změny Vedoucího </w:t>
      </w:r>
      <w:r w:rsidR="00925737">
        <w:t>Zhotovitele</w:t>
      </w:r>
      <w:r w:rsidRPr="00323278">
        <w:t xml:space="preserve"> vůči Objednateli nastává uplynutím třetího pracovního dne po doručení oznámení o této změně. </w:t>
      </w:r>
    </w:p>
    <w:p w14:paraId="01B7B613" w14:textId="66BAA1CA" w:rsidR="00323278" w:rsidRDefault="00323278" w:rsidP="00534F0C">
      <w:pPr>
        <w:pStyle w:val="Nadpis2"/>
        <w:numPr>
          <w:ilvl w:val="0"/>
          <w:numId w:val="0"/>
        </w:numPr>
        <w:ind w:left="709"/>
      </w:pPr>
      <w:r w:rsidRPr="00323278">
        <w:lastRenderedPageBreak/>
        <w:t xml:space="preserve">Ke změně bankovního spojení může dojít pouze na základě žádosti </w:t>
      </w:r>
      <w:r w:rsidR="00D13023">
        <w:t>Zhotovi</w:t>
      </w:r>
      <w:r w:rsidRPr="00323278">
        <w:t>tele a zároveň změnou Smlouvy. Žádost musí být písemná, a to pouze prostřednictvím datové schránky Objednatele z datové schránky</w:t>
      </w:r>
      <w:r w:rsidR="00D13023">
        <w:t xml:space="preserve"> Vedoucího Zhotovi</w:t>
      </w:r>
      <w:r w:rsidRPr="00323278">
        <w:t xml:space="preserve">tele (u právnických osob) nebo úředně ověřenou listinou u </w:t>
      </w:r>
      <w:r w:rsidR="00D13023">
        <w:t>Zhotovitele</w:t>
      </w:r>
      <w:r w:rsidRPr="00323278">
        <w:t xml:space="preserve"> – fyzické osoby, pokud tento </w:t>
      </w:r>
      <w:r w:rsidR="00D13023">
        <w:t>Zhotovitel</w:t>
      </w:r>
      <w:r w:rsidRPr="00323278">
        <w:t xml:space="preserve"> nemá též zavedenou vlastní aktivní datovou schránku.</w:t>
      </w:r>
    </w:p>
    <w:p w14:paraId="3135DC9C" w14:textId="77777777" w:rsidR="00CA7443" w:rsidRPr="00E80986" w:rsidRDefault="00CA7443" w:rsidP="00CA7443">
      <w:pPr>
        <w:pStyle w:val="Odstavecseseznamem"/>
        <w:numPr>
          <w:ilvl w:val="1"/>
          <w:numId w:val="16"/>
        </w:numPr>
        <w:spacing w:before="0"/>
        <w:ind w:left="709" w:hanging="709"/>
        <w:contextualSpacing w:val="0"/>
      </w:pPr>
      <w:r w:rsidRPr="00E80986">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 Postup dle odstavce 3.13 Smlouvy není tímto ustanovením dotčen.</w:t>
      </w:r>
    </w:p>
    <w:p w14:paraId="7A5D1CC4" w14:textId="3CB7CF38" w:rsidR="00CA7443" w:rsidRDefault="00CA7443" w:rsidP="00CA7443">
      <w:pPr>
        <w:pStyle w:val="Odstavecseseznamem"/>
        <w:numPr>
          <w:ilvl w:val="1"/>
          <w:numId w:val="16"/>
        </w:numPr>
        <w:spacing w:before="0"/>
        <w:ind w:left="709" w:hanging="709"/>
        <w:contextualSpacing w:val="0"/>
      </w:pPr>
      <w:r w:rsidRPr="00E80986">
        <w:t>Smluvní strany se v souladu s ustanovením § 222 odst. 2 v návaznosti na ustanovení § 100 odst. 1 zákona č. 134/2016 Sb., o zadávání veřejných zakázek, v</w:t>
      </w:r>
      <w:r>
        <w:t xml:space="preserve">e </w:t>
      </w:r>
      <w:r w:rsidRPr="00E80986">
        <w:t>znění</w:t>
      </w:r>
      <w:r>
        <w:t xml:space="preserve"> pozdějších předpisů</w:t>
      </w:r>
      <w:r w:rsidRPr="00E80986">
        <w:t xml:space="preserve"> (dále také jako „</w:t>
      </w:r>
      <w:r w:rsidRPr="00E80986">
        <w:rPr>
          <w:b/>
        </w:rPr>
        <w:t>ZZVZ</w:t>
      </w:r>
      <w:r w:rsidRPr="00E80986">
        <w:t>“) dohodly, že v případě, že průměrný roční index spotřebitelských cen vyhlašovan</w:t>
      </w:r>
      <w:r>
        <w:t>ý</w:t>
      </w:r>
      <w:r w:rsidRPr="00E80986">
        <w:t xml:space="preserve"> Českým statistickým úřadem ke kalendářnímu měsíci odpovídajícímu měsíci, v němž nabyla tato Smlouva účinnosti, vzroste/klesne o více než 3 %, zvýší/sníží se neuhrazená část Ceny Díla dle čl. 3.1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 zvýšenou úhradu části Ceny Díla v případě, kdy je v prodlení a z důvodu na straně Zhotovitele nedojde k dokončení Díla nebo Části Díla dle podmínek uvedených v čl. </w:t>
      </w:r>
      <w:r w:rsidR="00157275">
        <w:t>6</w:t>
      </w:r>
      <w:r w:rsidRPr="00E80986">
        <w:t>.</w:t>
      </w:r>
      <w:r w:rsidR="002D0BF8">
        <w:t>1</w:t>
      </w:r>
      <w:r w:rsidR="002D0BF8" w:rsidRPr="00E80986">
        <w:t xml:space="preserve"> </w:t>
      </w:r>
      <w:r w:rsidRPr="00E80986">
        <w:t xml:space="preserve">ZTP, </w:t>
      </w:r>
      <w:r w:rsidRPr="00E80986">
        <w:rPr>
          <w:rFonts w:eastAsia="Verdana" w:cs="Times New Roman"/>
        </w:rPr>
        <w:t>které jsou přílohou č. 2 této Smlouvy</w:t>
      </w:r>
      <w:r w:rsidRPr="00E80986">
        <w:t>.</w:t>
      </w:r>
    </w:p>
    <w:p w14:paraId="1AFBED57" w14:textId="6318E6F3" w:rsidR="004E1498" w:rsidRPr="004E1498" w:rsidRDefault="004E1498" w:rsidP="00DA509C">
      <w:pPr>
        <w:pStyle w:val="Nadpis1"/>
        <w:ind w:left="709" w:hanging="709"/>
        <w:rPr>
          <w:rFonts w:eastAsia="Times New Roman"/>
          <w:lang w:eastAsia="cs-CZ"/>
        </w:rPr>
      </w:pPr>
      <w:r w:rsidRPr="004E1498">
        <w:rPr>
          <w:rFonts w:eastAsia="Times New Roman"/>
          <w:lang w:eastAsia="cs-CZ"/>
        </w:rPr>
        <w:t xml:space="preserve">Místo a </w:t>
      </w:r>
      <w:r w:rsidRPr="00E83679">
        <w:t>doba</w:t>
      </w:r>
      <w:r w:rsidRPr="004E1498">
        <w:rPr>
          <w:rFonts w:eastAsia="Times New Roman"/>
          <w:lang w:eastAsia="cs-CZ"/>
        </w:rPr>
        <w:t xml:space="preserve"> plnění</w:t>
      </w:r>
    </w:p>
    <w:p w14:paraId="68B0657F" w14:textId="11139D52" w:rsidR="00323278" w:rsidRPr="00323278" w:rsidRDefault="004E1498" w:rsidP="00DD02DC">
      <w:pPr>
        <w:pStyle w:val="Nadpis2"/>
        <w:ind w:left="709" w:hanging="709"/>
      </w:pPr>
      <w:r w:rsidRPr="004E1498">
        <w:t>Místem plnění je</w:t>
      </w:r>
      <w:r w:rsidR="00323278" w:rsidRPr="00323278">
        <w:t xml:space="preserve"> </w:t>
      </w:r>
      <w:r w:rsidR="00E54AD8" w:rsidRPr="00E54AD8">
        <w:t xml:space="preserve">nejbližší okolí budoucí trati z Prahy do Drážďan v úseku Ústí nad Labem – státní hranice CZ/SRN a </w:t>
      </w:r>
      <w:r w:rsidR="00323278" w:rsidRPr="00323278">
        <w:t>sídlo Objednatele uvedené v záhlaví Smlouvy.</w:t>
      </w:r>
    </w:p>
    <w:p w14:paraId="624D8729" w14:textId="769083B1" w:rsidR="005740C3" w:rsidRPr="005740C3" w:rsidRDefault="004E1498" w:rsidP="00DD02DC">
      <w:pPr>
        <w:pStyle w:val="Nadpis2"/>
        <w:widowControl w:val="0"/>
        <w:ind w:left="709" w:hanging="709"/>
      </w:pPr>
      <w:r w:rsidRPr="004E1498">
        <w:t>Z</w:t>
      </w:r>
      <w:r w:rsidR="005740C3">
        <w:t xml:space="preserve">hotovitel je povinen provést a předat </w:t>
      </w:r>
      <w:r w:rsidR="00981FB3">
        <w:t>Dílo</w:t>
      </w:r>
      <w:r w:rsidR="00B424B0" w:rsidRPr="004E1498">
        <w:t xml:space="preserve"> </w:t>
      </w:r>
      <w:r w:rsidR="00323278" w:rsidRPr="00323278">
        <w:t xml:space="preserve">a/nebo jeho jednotlivé části </w:t>
      </w:r>
      <w:bookmarkStart w:id="8" w:name="_Hlk160005134"/>
      <w:r w:rsidR="00323278" w:rsidRPr="00323278">
        <w:t xml:space="preserve">v termínech uvedených v harmonogramu </w:t>
      </w:r>
      <w:r w:rsidR="00323278">
        <w:t xml:space="preserve">plnění </w:t>
      </w:r>
      <w:r w:rsidR="00323278" w:rsidRPr="00323278">
        <w:t xml:space="preserve">obsaženém v čl. </w:t>
      </w:r>
      <w:r w:rsidR="009612FF">
        <w:t>6</w:t>
      </w:r>
      <w:r w:rsidR="00323278" w:rsidRPr="00323278">
        <w:t>.</w:t>
      </w:r>
      <w:r w:rsidR="002D0BF8" w:rsidRPr="00323278">
        <w:t xml:space="preserve"> </w:t>
      </w:r>
      <w:r w:rsidR="00323278">
        <w:t>ZTP, které jsou p</w:t>
      </w:r>
      <w:r w:rsidR="00323278" w:rsidRPr="00323278">
        <w:t>říloh</w:t>
      </w:r>
      <w:r w:rsidR="00323278">
        <w:t>ou</w:t>
      </w:r>
      <w:r w:rsidR="00323278" w:rsidRPr="00323278">
        <w:t xml:space="preserve"> č. 2 této Smlouvy</w:t>
      </w:r>
      <w:r w:rsidR="004C3FEC">
        <w:t>.</w:t>
      </w:r>
    </w:p>
    <w:bookmarkEnd w:id="8"/>
    <w:p w14:paraId="38280017" w14:textId="77777777" w:rsidR="004E1498" w:rsidRPr="004E1498" w:rsidRDefault="004E1498" w:rsidP="00DA509C">
      <w:pPr>
        <w:pStyle w:val="Nadpis1"/>
        <w:widowControl w:val="0"/>
        <w:tabs>
          <w:tab w:val="left" w:pos="709"/>
        </w:tabs>
        <w:suppressAutoHyphens w:val="0"/>
        <w:ind w:left="709" w:hanging="709"/>
        <w:rPr>
          <w:rFonts w:eastAsia="Times New Roman"/>
          <w:lang w:eastAsia="cs-CZ"/>
        </w:rPr>
      </w:pPr>
      <w:r w:rsidRPr="004E1498">
        <w:rPr>
          <w:rFonts w:eastAsia="Times New Roman"/>
          <w:lang w:eastAsia="cs-CZ"/>
        </w:rPr>
        <w:t>Záruční doba</w:t>
      </w:r>
    </w:p>
    <w:p w14:paraId="76B099DF" w14:textId="74974E8B" w:rsidR="004E1498" w:rsidRDefault="004E1498" w:rsidP="00DD02DC">
      <w:pPr>
        <w:pStyle w:val="Nadpis2"/>
        <w:widowControl w:val="0"/>
        <w:ind w:left="709" w:hanging="709"/>
      </w:pPr>
      <w:r w:rsidRPr="004E1498">
        <w:t xml:space="preserve">Záruční doba </w:t>
      </w:r>
      <w:r w:rsidRPr="00462554">
        <w:t xml:space="preserve">činí </w:t>
      </w:r>
      <w:r w:rsidR="0099193F" w:rsidRPr="00462554">
        <w:t>60</w:t>
      </w:r>
      <w:r w:rsidR="00816B59" w:rsidRPr="00462554">
        <w:t xml:space="preserve"> měsíců</w:t>
      </w:r>
      <w:r w:rsidRPr="00FD4A58">
        <w:t>.</w:t>
      </w:r>
    </w:p>
    <w:p w14:paraId="700C0934" w14:textId="52529E28" w:rsidR="004E1498" w:rsidRPr="004E1498" w:rsidRDefault="004E1498" w:rsidP="00DA509C">
      <w:pPr>
        <w:pStyle w:val="Nadpis1"/>
        <w:widowControl w:val="0"/>
        <w:suppressAutoHyphens w:val="0"/>
        <w:ind w:left="709" w:hanging="709"/>
        <w:rPr>
          <w:rFonts w:eastAsia="Times New Roman"/>
          <w:lang w:eastAsia="cs-CZ"/>
        </w:rPr>
      </w:pPr>
      <w:r w:rsidRPr="004E1498">
        <w:rPr>
          <w:rFonts w:eastAsia="Times New Roman"/>
          <w:lang w:eastAsia="cs-CZ"/>
        </w:rPr>
        <w:t>Poddodavatelé</w:t>
      </w:r>
      <w:r w:rsidR="00FD17C6">
        <w:rPr>
          <w:rFonts w:eastAsia="Times New Roman"/>
          <w:lang w:eastAsia="cs-CZ"/>
        </w:rPr>
        <w:t xml:space="preserve"> a realizační tým</w:t>
      </w:r>
    </w:p>
    <w:p w14:paraId="18CA0036" w14:textId="215FE506" w:rsidR="004E1498" w:rsidRDefault="004E1498" w:rsidP="00DD02DC">
      <w:pPr>
        <w:pStyle w:val="Nadpis2"/>
        <w:widowControl w:val="0"/>
        <w:ind w:left="709" w:hanging="709"/>
      </w:pPr>
      <w:r w:rsidRPr="004E1498">
        <w:t>Na pro</w:t>
      </w:r>
      <w:r w:rsidR="000D278B">
        <w:t xml:space="preserve">vedení </w:t>
      </w:r>
      <w:r w:rsidR="00981FB3">
        <w:t>Díla</w:t>
      </w:r>
      <w:r w:rsidR="0065622B">
        <w:t xml:space="preserve"> </w:t>
      </w:r>
      <w:r w:rsidR="000D278B">
        <w:t>se budou po</w:t>
      </w:r>
      <w:r w:rsidR="0065622B">
        <w:t>d</w:t>
      </w:r>
      <w:r w:rsidR="00981FB3">
        <w:t>íle</w:t>
      </w:r>
      <w:r w:rsidR="000D278B">
        <w:t xml:space="preserve">t </w:t>
      </w:r>
      <w:r w:rsidR="00F113BB">
        <w:t xml:space="preserve">pouze </w:t>
      </w:r>
      <w:r w:rsidR="000D278B">
        <w:t>pod</w:t>
      </w:r>
      <w:r w:rsidRPr="004E1498">
        <w:t>dodavatelé uvedení v</w:t>
      </w:r>
      <w:r w:rsidR="00052CEF">
        <w:t> </w:t>
      </w:r>
      <w:r w:rsidRPr="004E1498">
        <w:t>příloze</w:t>
      </w:r>
      <w:r w:rsidR="00052CEF">
        <w:t xml:space="preserve"> č. </w:t>
      </w:r>
      <w:r w:rsidR="00EF5BD0">
        <w:t>4</w:t>
      </w:r>
      <w:r w:rsidR="006566F7">
        <w:t xml:space="preserve"> této S</w:t>
      </w:r>
      <w:r w:rsidRPr="004E1498">
        <w:t xml:space="preserve">mlouvy. </w:t>
      </w:r>
    </w:p>
    <w:p w14:paraId="2517F575" w14:textId="084A2544" w:rsidR="006B6139" w:rsidRPr="00CC6E2D" w:rsidRDefault="006B6139" w:rsidP="00203CA9">
      <w:pPr>
        <w:pStyle w:val="Nadpis2"/>
        <w:widowControl w:val="0"/>
        <w:ind w:left="709" w:hanging="709"/>
      </w:pPr>
      <w:r w:rsidRPr="00CC6E2D">
        <w:t xml:space="preserve">Zhotovitel se zavazuje smluvně zajistit, že jím vybraný </w:t>
      </w:r>
      <w:r w:rsidR="00203CA9">
        <w:t>p</w:t>
      </w:r>
      <w:r w:rsidRPr="00CC6E2D">
        <w:t>oddodavatel svoji část plnění v</w:t>
      </w:r>
      <w:r>
        <w:t> </w:t>
      </w:r>
      <w:r w:rsidRPr="00CC6E2D">
        <w:t xml:space="preserve">rámci provádění </w:t>
      </w:r>
      <w:r w:rsidR="00981FB3">
        <w:t>Díla</w:t>
      </w:r>
      <w:r w:rsidRPr="00CC6E2D">
        <w:t xml:space="preserve"> provede osobně a nepřevede ji na dalšího </w:t>
      </w:r>
      <w:r w:rsidR="00203CA9">
        <w:t>p</w:t>
      </w:r>
      <w:r w:rsidRPr="00CC6E2D">
        <w:t>oddodavatele ani ji ve smyslu ust. §</w:t>
      </w:r>
      <w:r>
        <w:t> </w:t>
      </w:r>
      <w:r w:rsidRPr="00CC6E2D">
        <w:t xml:space="preserve">2589 </w:t>
      </w:r>
      <w:r w:rsidR="00D54294">
        <w:t>O</w:t>
      </w:r>
      <w:r w:rsidR="00D54294" w:rsidRPr="00CC6E2D">
        <w:t xml:space="preserve">bčanského </w:t>
      </w:r>
      <w:r w:rsidRPr="00CC6E2D">
        <w:t xml:space="preserve">zákoníku nenechá provést dalším </w:t>
      </w:r>
      <w:r w:rsidR="00203CA9">
        <w:t>p</w:t>
      </w:r>
      <w:r w:rsidRPr="00CC6E2D">
        <w:t>oddodavatelem pod svým osobním vedením. S ohledem na ust. §</w:t>
      </w:r>
      <w:r>
        <w:t> </w:t>
      </w:r>
      <w:r w:rsidRPr="00CC6E2D">
        <w:t xml:space="preserve">1769 </w:t>
      </w:r>
      <w:r w:rsidR="00D54294">
        <w:t>O</w:t>
      </w:r>
      <w:r w:rsidR="00D54294" w:rsidRPr="00CC6E2D">
        <w:t xml:space="preserve">bčanského </w:t>
      </w:r>
      <w:r w:rsidRPr="00CC6E2D">
        <w:t xml:space="preserve">zákoníku Smluvní strany prohlašují, že tato povinnost </w:t>
      </w:r>
      <w:r w:rsidR="00203CA9">
        <w:t>p</w:t>
      </w:r>
      <w:r w:rsidRPr="00CC6E2D">
        <w:t xml:space="preserve">oddodavatele není sjednávána jako plnění třetí osoby ve smyslu uvedeného zákonného ustanovení. Zhotovitel se zavazuje zajistit plnění této povinnosti tak, že neuzavře smlouvu s žádným </w:t>
      </w:r>
      <w:r w:rsidR="00203CA9">
        <w:t>p</w:t>
      </w:r>
      <w:r w:rsidRPr="00CC6E2D">
        <w:t>oddodavatelem, který se k</w:t>
      </w:r>
      <w:r>
        <w:t xml:space="preserve"> </w:t>
      </w:r>
      <w:r w:rsidRPr="00CC6E2D">
        <w:t>této povinnosti nezaváže.</w:t>
      </w:r>
    </w:p>
    <w:p w14:paraId="23304AFE" w14:textId="35B89AAE" w:rsidR="006B6139" w:rsidRDefault="006B6139" w:rsidP="00203CA9">
      <w:pPr>
        <w:pStyle w:val="Nadpis2"/>
        <w:widowControl w:val="0"/>
        <w:ind w:left="709" w:hanging="709"/>
      </w:pPr>
      <w:r w:rsidRPr="00CC6E2D">
        <w:t xml:space="preserve">Na osoby tvořící se Zhotovitelem koncern se přiměřeně vztahují povinnosti </w:t>
      </w:r>
      <w:r w:rsidR="00203CA9">
        <w:t>p</w:t>
      </w:r>
      <w:r w:rsidRPr="00CC6E2D">
        <w:t xml:space="preserve">oddodavatelů a Zhotovitel je oprávněn užít při provádění </w:t>
      </w:r>
      <w:r w:rsidR="00981FB3">
        <w:t>Díla</w:t>
      </w:r>
      <w:r w:rsidR="0064787B" w:rsidRPr="00CC6E2D">
        <w:t xml:space="preserve"> </w:t>
      </w:r>
      <w:r w:rsidRPr="00CC6E2D">
        <w:t xml:space="preserve">pouze těch členů koncernu, kteří se k plnění takovýchto povinností zaváží stejným způsobem, jako </w:t>
      </w:r>
      <w:r w:rsidR="00203CA9">
        <w:t>p</w:t>
      </w:r>
      <w:r w:rsidRPr="00CC6E2D">
        <w:t>oddodavatelé.</w:t>
      </w:r>
    </w:p>
    <w:p w14:paraId="25621A6C" w14:textId="5F5EF3BB" w:rsidR="006B6139" w:rsidRDefault="006B6139" w:rsidP="00854C41">
      <w:pPr>
        <w:pStyle w:val="Nadpis2"/>
        <w:widowControl w:val="0"/>
        <w:spacing w:before="80" w:after="80"/>
        <w:ind w:left="709" w:hanging="709"/>
      </w:pPr>
      <w:r w:rsidRPr="00CC6E2D">
        <w:t xml:space="preserve">Zhotovitel bude odpovídat za plnění všech svých </w:t>
      </w:r>
      <w:r w:rsidR="007E4E72">
        <w:t>p</w:t>
      </w:r>
      <w:r w:rsidRPr="00CC6E2D">
        <w:t xml:space="preserve">oddodavatelů a škodu jimi způsobenou, stejně jako by šlo o jednání Zhotovitele nebo jím způsobenou škodu. </w:t>
      </w:r>
    </w:p>
    <w:p w14:paraId="58B92858" w14:textId="3283B6FC" w:rsidR="0020555B" w:rsidRDefault="0020555B" w:rsidP="0020555B">
      <w:pPr>
        <w:rPr>
          <w:lang w:eastAsia="cs-CZ"/>
        </w:rPr>
      </w:pPr>
    </w:p>
    <w:p w14:paraId="020FBC97" w14:textId="77777777" w:rsidR="0020555B" w:rsidRPr="0020555B" w:rsidRDefault="0020555B" w:rsidP="0020555B">
      <w:pPr>
        <w:rPr>
          <w:lang w:eastAsia="cs-CZ"/>
        </w:rPr>
      </w:pPr>
    </w:p>
    <w:p w14:paraId="07F38A94" w14:textId="2ABF8D5F" w:rsidR="006B6139" w:rsidRDefault="006B6139" w:rsidP="00854C41">
      <w:pPr>
        <w:pStyle w:val="Nadpis2"/>
        <w:widowControl w:val="0"/>
        <w:spacing w:before="80" w:after="80"/>
        <w:ind w:left="709" w:hanging="709"/>
      </w:pPr>
      <w:r w:rsidRPr="00CC6E2D">
        <w:lastRenderedPageBreak/>
        <w:t xml:space="preserve">Zhotovitel se zavazuje, že </w:t>
      </w:r>
      <w:r w:rsidR="007E4E72">
        <w:t>p</w:t>
      </w:r>
      <w:r w:rsidRPr="00CC6E2D">
        <w:t>oddodavatel bude mít příslušná oprávnění k provádění příslušných prací na</w:t>
      </w:r>
      <w:r w:rsidR="0065622B">
        <w:t xml:space="preserve"> </w:t>
      </w:r>
      <w:r w:rsidR="00981FB3">
        <w:t>Díle</w:t>
      </w:r>
      <w:r w:rsidRPr="00CC6E2D">
        <w:t xml:space="preserve">. Zhotovitel dále odpovídá za to, že </w:t>
      </w:r>
      <w:r w:rsidR="008001B6">
        <w:t>p</w:t>
      </w:r>
      <w:r w:rsidR="008001B6" w:rsidRPr="00CC6E2D">
        <w:t xml:space="preserve">oddodavatel </w:t>
      </w:r>
      <w:r w:rsidRPr="00CC6E2D">
        <w:t xml:space="preserve">zajistí, aby vybrané práce na </w:t>
      </w:r>
      <w:r w:rsidR="00981FB3">
        <w:t>Díle</w:t>
      </w:r>
      <w:r w:rsidRPr="00CC6E2D">
        <w:t xml:space="preserve">, k nimž je zapotřebí určitého oprávnění či dosaženého vzdělání byly prováděny fyzickými osobami, které mají k výkonu těchto činností veškerá požadovaná oprávnění a dosažené vzdělání. Zhotovitelem vybraný </w:t>
      </w:r>
      <w:r w:rsidR="008F43DC">
        <w:t>p</w:t>
      </w:r>
      <w:r w:rsidR="008F43DC" w:rsidRPr="00CC6E2D">
        <w:t xml:space="preserve">oddodavatel </w:t>
      </w:r>
      <w:r w:rsidRPr="00CC6E2D">
        <w:t xml:space="preserve">musí mít i všechna ostatní oprávnění vyžadovaná pro výkon činností spojených s prováděním </w:t>
      </w:r>
      <w:r w:rsidR="00981FB3">
        <w:t>Díla</w:t>
      </w:r>
      <w:r w:rsidRPr="00CC6E2D">
        <w:t>, obecně závaznými právními předpisy, Interními předpisy Objednatele nebo Smlouvou. S ohledem na ust. §</w:t>
      </w:r>
      <w:r>
        <w:t> </w:t>
      </w:r>
      <w:r w:rsidRPr="00CC6E2D">
        <w:t xml:space="preserve">1769 </w:t>
      </w:r>
      <w:r w:rsidR="00184BA6">
        <w:t>O</w:t>
      </w:r>
      <w:r w:rsidR="00184BA6" w:rsidRPr="00CC6E2D">
        <w:t xml:space="preserve">bčanského </w:t>
      </w:r>
      <w:r w:rsidRPr="00CC6E2D">
        <w:t xml:space="preserve">zákoníku </w:t>
      </w:r>
      <w:r>
        <w:t>S</w:t>
      </w:r>
      <w:r w:rsidRPr="00CC6E2D">
        <w:t xml:space="preserve">mluvní strany prohlašují, že povinnosti </w:t>
      </w:r>
      <w:r w:rsidR="007E4E72">
        <w:t>p</w:t>
      </w:r>
      <w:r w:rsidRPr="00CC6E2D">
        <w:t xml:space="preserve">oddodavatelů dle tohoto článku nejsou sjednávány jako plnění třetí osoby ve smyslu uvedeného zákonného ustanovení. Zhotovitel se zavazuje zajistit plnění těchto povinností tak, že neuzavře </w:t>
      </w:r>
      <w:r w:rsidR="00184BA6">
        <w:t>S</w:t>
      </w:r>
      <w:r w:rsidR="00184BA6" w:rsidRPr="00CC6E2D">
        <w:t xml:space="preserve">mlouvu </w:t>
      </w:r>
      <w:r w:rsidRPr="00CC6E2D">
        <w:t xml:space="preserve">s žádným </w:t>
      </w:r>
      <w:r w:rsidR="007E4E72">
        <w:t>p</w:t>
      </w:r>
      <w:r w:rsidRPr="00CC6E2D">
        <w:t>oddoda</w:t>
      </w:r>
      <w:r>
        <w:t xml:space="preserve">vatelem, který se </w:t>
      </w:r>
      <w:r w:rsidRPr="00CC6E2D">
        <w:t>k těmto povinnostem nezaváže.</w:t>
      </w:r>
    </w:p>
    <w:p w14:paraId="6FFAADD0" w14:textId="77777777" w:rsidR="007E4E72" w:rsidRPr="001E6CBD" w:rsidRDefault="007E4E72" w:rsidP="00854C41">
      <w:pPr>
        <w:pStyle w:val="Nadpis2"/>
        <w:widowControl w:val="0"/>
        <w:spacing w:before="80" w:after="80"/>
        <w:ind w:left="709" w:hanging="709"/>
        <w:rPr>
          <w:del w:id="9" w:author="vyznačené změny" w:date="2024-06-10T15:21:00Z" w16du:dateUtc="2024-06-10T13:21:00Z"/>
        </w:rPr>
      </w:pPr>
      <w:del w:id="10" w:author="vyznačené změny" w:date="2024-06-10T15:21:00Z" w16du:dateUtc="2024-06-10T13:21:00Z">
        <w:r w:rsidRPr="001E6CBD">
          <w:delText>Objednatel si vyhrazuje v souladu s</w:delText>
        </w:r>
        <w:r>
          <w:delText> ust.</w:delText>
        </w:r>
        <w:r w:rsidRPr="001E6CBD">
          <w:delText xml:space="preserve"> §</w:delText>
        </w:r>
        <w:r>
          <w:delText> </w:delText>
        </w:r>
        <w:r w:rsidRPr="001E6CBD">
          <w:delText xml:space="preserve">105 odst. 2 </w:delText>
        </w:r>
        <w:r w:rsidR="00F113BB">
          <w:delText>ZZVZ</w:delText>
        </w:r>
        <w:r w:rsidRPr="001E6CBD">
          <w:delText xml:space="preserve"> požadavek, že níže uvedené významné činnosti při plnění veřejné zakázky musí být plněny přímo Zhotovitelem jeho vlastními prostředky:</w:delText>
        </w:r>
      </w:del>
    </w:p>
    <w:p w14:paraId="7EEB031D" w14:textId="77777777" w:rsidR="00F63CB8" w:rsidRDefault="007E4E72" w:rsidP="00854C41">
      <w:pPr>
        <w:pStyle w:val="Nadpis2"/>
        <w:widowControl w:val="0"/>
        <w:numPr>
          <w:ilvl w:val="0"/>
          <w:numId w:val="0"/>
        </w:numPr>
        <w:spacing w:before="80" w:after="80"/>
        <w:ind w:left="709"/>
        <w:rPr>
          <w:del w:id="11" w:author="vyznačené změny" w:date="2024-06-10T15:21:00Z" w16du:dateUtc="2024-06-10T13:21:00Z"/>
        </w:rPr>
      </w:pPr>
      <w:del w:id="12" w:author="vyznačené změny" w:date="2024-06-10T15:21:00Z" w16du:dateUtc="2024-06-10T13:21:00Z">
        <w:r w:rsidRPr="00794988">
          <w:delText xml:space="preserve">- </w:delText>
        </w:r>
        <w:r w:rsidR="00F63CB8" w:rsidRPr="00F63CB8">
          <w:delText>Vrtání a odkryvné práce (skupina položek 1.1 a 1.2 dle Rozpisu ceny)</w:delText>
        </w:r>
        <w:r w:rsidR="002639FC">
          <w:delText>;</w:delText>
        </w:r>
      </w:del>
    </w:p>
    <w:p w14:paraId="2D36A8C4" w14:textId="441A6615" w:rsidR="007E4E72" w:rsidRPr="001E6CBD" w:rsidRDefault="007C4998" w:rsidP="00854C41">
      <w:pPr>
        <w:pStyle w:val="Nadpis2"/>
        <w:widowControl w:val="0"/>
        <w:spacing w:before="80" w:after="80"/>
        <w:ind w:left="709" w:hanging="709"/>
        <w:rPr>
          <w:ins w:id="13" w:author="vyznačené změny" w:date="2024-06-10T15:21:00Z" w16du:dateUtc="2024-06-10T13:21:00Z"/>
        </w:rPr>
      </w:pPr>
      <w:ins w:id="14" w:author="vyznačené změny" w:date="2024-06-10T15:21:00Z" w16du:dateUtc="2024-06-10T13:21:00Z">
        <w:r>
          <w:t>Neobsazeno.</w:t>
        </w:r>
      </w:ins>
    </w:p>
    <w:p w14:paraId="1D496434" w14:textId="0CDFE1D6" w:rsidR="00DA509C" w:rsidRPr="00DA509C" w:rsidRDefault="00DA509C" w:rsidP="00854C41">
      <w:pPr>
        <w:pStyle w:val="Nadpis2"/>
        <w:widowControl w:val="0"/>
        <w:spacing w:before="80" w:after="80"/>
        <w:ind w:left="709" w:hanging="709"/>
      </w:pPr>
      <w:bookmarkStart w:id="15" w:name="_Ref133933770"/>
      <w:r w:rsidRPr="00DA509C">
        <w:t xml:space="preserve">Zhotovitel prohlašuje, že žádný z jeho </w:t>
      </w:r>
      <w:r>
        <w:t>p</w:t>
      </w:r>
      <w:r w:rsidRPr="00DA509C">
        <w:t xml:space="preserve">oddodavatelů (uvedených v </w:t>
      </w:r>
      <w:r>
        <w:t>p</w:t>
      </w:r>
      <w:r w:rsidRPr="00DA509C">
        <w:t xml:space="preserve">říloze č. </w:t>
      </w:r>
      <w:r>
        <w:t>4</w:t>
      </w:r>
      <w:r w:rsidRPr="00DA509C">
        <w:t xml:space="preserve"> této Smlouvy) nebyl v zemi svého sídla v posledních 5 letech pravomocně odsouzen pro trestný čin uvedený v příloze č. 3 k ZZVZ nebo obdobný trestný čin podle právního řádu země sídla </w:t>
      </w:r>
      <w:r>
        <w:t>p</w:t>
      </w:r>
      <w:r w:rsidRPr="00DA509C">
        <w:t>oddodavatele, přičemž k zahlazeným odsouzením se nepřihlíží. Je</w:t>
      </w:r>
      <w:r w:rsidRPr="00DA509C">
        <w:noBreakHyphen/>
        <w:t xml:space="preserve">li </w:t>
      </w:r>
      <w:r>
        <w:t>p</w:t>
      </w:r>
      <w:r w:rsidRPr="00DA509C">
        <w:t xml:space="preserve">oddodavatelem právnická osoba, musí tuto podmínku splňovat tato právnická osoba a zároveň každý člen statutárního orgánu. Je-li členem statutárního orgánu </w:t>
      </w:r>
      <w:r>
        <w:t>p</w:t>
      </w:r>
      <w:r w:rsidRPr="00DA509C">
        <w:t xml:space="preserve">oddodavatele právnická osoba, musí tuto podmínku splňovat tato právnická osoba, každý člen statutárního orgánu této právnické osoby a osoba zastupující tuto právnickou osobu ve statutárním orgánu poddodavatele. Je-li </w:t>
      </w:r>
      <w:r>
        <w:t>p</w:t>
      </w:r>
      <w:r w:rsidRPr="00DA509C">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15"/>
    </w:p>
    <w:p w14:paraId="2395EDF1" w14:textId="77AAE922" w:rsidR="00DA509C" w:rsidRPr="00DA509C" w:rsidRDefault="00DA509C" w:rsidP="00854C41">
      <w:pPr>
        <w:pStyle w:val="Nadpis2"/>
        <w:widowControl w:val="0"/>
        <w:spacing w:before="80" w:after="80"/>
        <w:ind w:left="709" w:hanging="709"/>
      </w:pPr>
      <w:bookmarkStart w:id="16" w:name="_Ref133933846"/>
      <w:r w:rsidRPr="00DA509C">
        <w:t xml:space="preserve">Přestane-li některý z </w:t>
      </w:r>
      <w:r>
        <w:t>p</w:t>
      </w:r>
      <w:r w:rsidRPr="00DA509C">
        <w:t xml:space="preserve">oddodavatelů (uvedených v </w:t>
      </w:r>
      <w:r>
        <w:t>p</w:t>
      </w:r>
      <w:r w:rsidRPr="00DA509C">
        <w:t xml:space="preserve">říloze č. </w:t>
      </w:r>
      <w:r>
        <w:t>4</w:t>
      </w:r>
      <w:r w:rsidRPr="00DA509C">
        <w:t xml:space="preserve"> této Smlouvy) splňovat výše uvedené podmínky dle odst. </w:t>
      </w:r>
      <w:r>
        <w:t>6.7</w:t>
      </w:r>
      <w:r w:rsidRPr="00DA509C">
        <w:t xml:space="preserve"> této Smlouvy, oznámí Zhotovitel tuto skutečnost bez zbytečného odkladu, nejpozději však do 3 pracovních dnů ode dne, kdy Poddodavatel přestal splňovat výše uvedené podmínky, Objednateli.</w:t>
      </w:r>
      <w:bookmarkEnd w:id="16"/>
    </w:p>
    <w:p w14:paraId="49D6023A" w14:textId="3980B019" w:rsidR="00DA509C" w:rsidRPr="00DA509C" w:rsidRDefault="00DA509C" w:rsidP="00854C41">
      <w:pPr>
        <w:pStyle w:val="Nadpis2"/>
        <w:widowControl w:val="0"/>
        <w:spacing w:before="80" w:after="80"/>
        <w:ind w:left="709" w:hanging="709"/>
      </w:pPr>
      <w:r w:rsidRPr="00DA509C">
        <w:t xml:space="preserve">Objednatel může požadovat nahrazení </w:t>
      </w:r>
      <w:r>
        <w:t>p</w:t>
      </w:r>
      <w:r w:rsidRPr="00DA509C">
        <w:t xml:space="preserve">oddodavatele, který přestal splňovat podmínky dle odst. </w:t>
      </w:r>
      <w:r>
        <w:t>6.7</w:t>
      </w:r>
      <w:r w:rsidRPr="00DA509C">
        <w:t xml:space="preserve"> této Smlouvy.</w:t>
      </w:r>
    </w:p>
    <w:p w14:paraId="7F975B82" w14:textId="456D4265" w:rsidR="00F9277D" w:rsidRDefault="00DA509C" w:rsidP="00854C41">
      <w:pPr>
        <w:pStyle w:val="Nadpis2"/>
        <w:widowControl w:val="0"/>
        <w:spacing w:before="80" w:after="80"/>
        <w:ind w:left="709" w:hanging="709"/>
      </w:pPr>
      <w:r w:rsidRPr="00DA509C">
        <w:t xml:space="preserve">Ukáží-li se prohlášení Zhotovitele dle odstavce </w:t>
      </w:r>
      <w:r>
        <w:t>6.7</w:t>
      </w:r>
      <w:r w:rsidRPr="00DA509C">
        <w:t xml:space="preserve"> této Smlouvy jako nepravdivá nebo poruší-li Zhotovitel svou oznamovací povinnost dle odstavce </w:t>
      </w:r>
      <w:r>
        <w:t>6.8</w:t>
      </w:r>
      <w:r w:rsidR="00E6103D">
        <w:t xml:space="preserve"> této Smlouvy</w:t>
      </w:r>
      <w:r w:rsidRPr="00DA509C">
        <w:t>, je Objednatel oprávněn odstoupit od této Smlouvy</w:t>
      </w:r>
      <w:r w:rsidR="00E6103D">
        <w:t xml:space="preserve"> a udělit Zhotoviteli</w:t>
      </w:r>
      <w:r w:rsidR="00E6103D" w:rsidRPr="00DA509C">
        <w:t xml:space="preserve"> </w:t>
      </w:r>
      <w:r w:rsidRPr="00DA509C">
        <w:t xml:space="preserve">smluvní pokutu ve výši 100.000 Kč. Zhotovitel je dále povinen zaplatit za každé jednotlivé porušení oznamovací povinnosti dle odstavce </w:t>
      </w:r>
      <w:r>
        <w:t>6.8</w:t>
      </w:r>
      <w:r w:rsidRPr="00DA509C">
        <w:t>, smluvní pokutu ve výši 50.000 Kč</w:t>
      </w:r>
      <w:r w:rsidR="00F113BB">
        <w:t>,</w:t>
      </w:r>
      <w:r w:rsidRPr="00DA509C">
        <w:t xml:space="preserve"> </w:t>
      </w:r>
      <w:r w:rsidR="0009313A">
        <w:t>u</w:t>
      </w:r>
      <w:r w:rsidR="0009313A" w:rsidRPr="00DA509C">
        <w:t>st</w:t>
      </w:r>
      <w:r w:rsidR="0009313A">
        <w:t>.</w:t>
      </w:r>
      <w:r w:rsidR="00060E78">
        <w:t xml:space="preserve"> </w:t>
      </w:r>
      <w:r w:rsidRPr="00DA509C">
        <w:t xml:space="preserve">§ 2004 odst. 2 Občanského zákoníku a </w:t>
      </w:r>
      <w:r w:rsidR="0009313A">
        <w:t xml:space="preserve">ust. </w:t>
      </w:r>
      <w:r w:rsidRPr="00DA509C">
        <w:t>§ 2050 Občanského zákoníku se nepoužijí</w:t>
      </w:r>
      <w:r w:rsidR="0009313A">
        <w:t>.</w:t>
      </w:r>
    </w:p>
    <w:p w14:paraId="7B4D3379" w14:textId="25041B5B" w:rsidR="00FD17C6" w:rsidRDefault="00FD17C6" w:rsidP="00854C41">
      <w:pPr>
        <w:pStyle w:val="Nadpis2"/>
        <w:widowControl w:val="0"/>
        <w:spacing w:before="80" w:after="80"/>
        <w:ind w:left="709" w:hanging="709"/>
      </w:pPr>
      <w:r w:rsidRPr="005E34DC">
        <w:t>Na prov</w:t>
      </w:r>
      <w:r w:rsidR="00DA509C">
        <w:t>ádění</w:t>
      </w:r>
      <w:r w:rsidRPr="005E34DC">
        <w:t xml:space="preserve"> </w:t>
      </w:r>
      <w:r w:rsidR="00981FB3">
        <w:t>Díla</w:t>
      </w:r>
      <w:r w:rsidRPr="005E34DC">
        <w:t xml:space="preserve"> se budou po</w:t>
      </w:r>
      <w:r w:rsidR="00F113BB">
        <w:t>d</w:t>
      </w:r>
      <w:r w:rsidR="00981FB3">
        <w:t>íle</w:t>
      </w:r>
      <w:r w:rsidRPr="005E34DC">
        <w:t>t č</w:t>
      </w:r>
      <w:r w:rsidR="00816B59" w:rsidRPr="005E34DC">
        <w:t>lenové realizačního týmu uvedení</w:t>
      </w:r>
      <w:r w:rsidR="006566F7" w:rsidRPr="005E34DC">
        <w:t xml:space="preserve"> v</w:t>
      </w:r>
      <w:r w:rsidR="005E34DC" w:rsidRPr="005E34DC">
        <w:t xml:space="preserve"> článku 7.2.2 </w:t>
      </w:r>
      <w:r w:rsidR="006566F7" w:rsidRPr="005E34DC">
        <w:t>této S</w:t>
      </w:r>
      <w:r w:rsidRPr="005E34DC">
        <w:t>mlouvy.</w:t>
      </w:r>
    </w:p>
    <w:p w14:paraId="38DFEEBC" w14:textId="13CE4549" w:rsidR="0020555B" w:rsidRPr="0020555B" w:rsidRDefault="00FD17C6" w:rsidP="00BF625D">
      <w:pPr>
        <w:pStyle w:val="Nadpis2"/>
        <w:widowControl w:val="0"/>
        <w:spacing w:before="80" w:after="80"/>
        <w:ind w:left="709" w:hanging="709"/>
      </w:pPr>
      <w:r w:rsidRPr="005E34DC">
        <w:t xml:space="preserve">Zhotovitel může v průběhu plnění Předmětu </w:t>
      </w:r>
      <w:r w:rsidR="00981FB3">
        <w:t>Díla</w:t>
      </w:r>
      <w:r w:rsidRPr="005E34DC">
        <w:t xml:space="preserve"> nahradit některé osoby z osob, uvedených v seznamu realizačního týmu </w:t>
      </w:r>
      <w:r w:rsidR="005E34DC" w:rsidRPr="005E34DC">
        <w:t>uvedení v článku 7.2.2</w:t>
      </w:r>
      <w:r w:rsidRPr="005E34DC">
        <w:t xml:space="preserve"> této </w:t>
      </w:r>
      <w:r w:rsidR="00A605AE" w:rsidRPr="005E34DC">
        <w:t>S</w:t>
      </w:r>
      <w:r w:rsidRPr="005E34DC">
        <w:t>mlouvy, pouze po předchozím souhlasu Objednatele na základě písemné žádosti Zhotovitele. V případě, že Zhotovitel požádá o změnu některých členů realizačního týmu uvedeného v</w:t>
      </w:r>
      <w:r w:rsidR="005E34DC" w:rsidRPr="005E34DC">
        <w:t> článku 7.2.2</w:t>
      </w:r>
      <w:r w:rsidRPr="005E34DC">
        <w:t xml:space="preserve"> této Smlouvy, musí tato osoba, splňovat kvalifikaci požadovanou </w:t>
      </w:r>
      <w:r w:rsidR="00380260" w:rsidRPr="005E34DC">
        <w:t>ve Veřejné zakázce</w:t>
      </w:r>
      <w:r w:rsidRPr="005E34DC">
        <w:t>. Změna osob</w:t>
      </w:r>
      <w:r w:rsidR="00492E51">
        <w:t xml:space="preserve"> uvedených v článku 7.2.1 a článku 7.2.2 této Smlouvy </w:t>
      </w:r>
      <w:r w:rsidRPr="005E34DC">
        <w:t>podléhá povinnosti uzavřít dodatek ke Smlouvě.</w:t>
      </w:r>
    </w:p>
    <w:p w14:paraId="4E6E57D1" w14:textId="77777777" w:rsidR="0020555B" w:rsidRDefault="0020555B" w:rsidP="0020555B">
      <w:pPr>
        <w:rPr>
          <w:del w:id="17" w:author="vyznačené změny" w:date="2024-06-10T15:21:00Z" w16du:dateUtc="2024-06-10T13:21:00Z"/>
          <w:lang w:eastAsia="cs-CZ"/>
        </w:rPr>
      </w:pPr>
    </w:p>
    <w:p w14:paraId="7A2BD4D9" w14:textId="77777777" w:rsidR="0020555B" w:rsidRPr="0020555B" w:rsidRDefault="0020555B" w:rsidP="0020555B">
      <w:pPr>
        <w:rPr>
          <w:del w:id="18" w:author="vyznačené změny" w:date="2024-06-10T15:21:00Z" w16du:dateUtc="2024-06-10T13:21:00Z"/>
          <w:lang w:eastAsia="cs-CZ"/>
        </w:rPr>
      </w:pPr>
    </w:p>
    <w:p w14:paraId="21F816C5" w14:textId="77777777" w:rsidR="004E1498" w:rsidRPr="004E1498" w:rsidRDefault="004E1498" w:rsidP="00DA509C">
      <w:pPr>
        <w:pStyle w:val="Nadpis1"/>
        <w:widowControl w:val="0"/>
        <w:suppressAutoHyphens w:val="0"/>
        <w:ind w:left="709" w:hanging="709"/>
        <w:rPr>
          <w:rFonts w:eastAsia="Times New Roman"/>
          <w:lang w:eastAsia="cs-CZ"/>
        </w:rPr>
      </w:pPr>
      <w:r w:rsidRPr="004E1498">
        <w:rPr>
          <w:rFonts w:eastAsia="Times New Roman"/>
          <w:lang w:eastAsia="cs-CZ"/>
        </w:rPr>
        <w:t>Další ujednání</w:t>
      </w:r>
    </w:p>
    <w:p w14:paraId="458E4AF9" w14:textId="50234FFB" w:rsidR="004E1498" w:rsidRDefault="004E1498" w:rsidP="00203CA9">
      <w:pPr>
        <w:pStyle w:val="Nadpis2"/>
        <w:widowControl w:val="0"/>
        <w:ind w:left="709" w:hanging="709"/>
      </w:pPr>
      <w:r w:rsidRPr="004E1498">
        <w:t xml:space="preserve">Zhotovitel prohlašuje, že je způsobilý k řádnému a včasnému provedení </w:t>
      </w:r>
      <w:r w:rsidR="00981FB3">
        <w:t>Díla</w:t>
      </w:r>
      <w:r w:rsidR="00355F7F" w:rsidRPr="004E1498">
        <w:t xml:space="preserve"> </w:t>
      </w:r>
      <w:r w:rsidRPr="004E1498">
        <w:t xml:space="preserve">a že disponuje takovými kapacitami a odbornými znalostmi, které jsou třeba k řádnému provedení </w:t>
      </w:r>
      <w:r w:rsidR="00981FB3">
        <w:t>Díl</w:t>
      </w:r>
      <w:r w:rsidR="00F113BB">
        <w:t>a</w:t>
      </w:r>
      <w:r w:rsidRPr="004E1498">
        <w:t>.</w:t>
      </w:r>
    </w:p>
    <w:p w14:paraId="7EDF1044" w14:textId="547466D5" w:rsidR="004E1498" w:rsidRPr="00E83679" w:rsidRDefault="004E1498" w:rsidP="00203CA9">
      <w:pPr>
        <w:pStyle w:val="Nadpis2"/>
        <w:widowControl w:val="0"/>
        <w:ind w:left="709" w:hanging="709"/>
      </w:pPr>
      <w:r w:rsidRPr="00E83679">
        <w:t xml:space="preserve">Kontaktními osobami </w:t>
      </w:r>
      <w:r w:rsidR="00B00354">
        <w:t>S</w:t>
      </w:r>
      <w:r w:rsidR="00B00354" w:rsidRPr="00E83679">
        <w:t xml:space="preserve">mluvních </w:t>
      </w:r>
      <w:r w:rsidRPr="00E83679">
        <w:t>stran jsou</w:t>
      </w:r>
    </w:p>
    <w:p w14:paraId="4E7FEA6D" w14:textId="39431D15" w:rsidR="004E1498" w:rsidRPr="005E34DC" w:rsidRDefault="004E1498" w:rsidP="007E4E72">
      <w:pPr>
        <w:pStyle w:val="Nadpis3"/>
        <w:widowControl w:val="0"/>
        <w:spacing w:after="60"/>
        <w:ind w:left="1134" w:hanging="425"/>
      </w:pPr>
      <w:r w:rsidRPr="005E34DC">
        <w:t>za Objednatele</w:t>
      </w:r>
      <w:r w:rsidR="005E34DC">
        <w:t>:</w:t>
      </w:r>
    </w:p>
    <w:p w14:paraId="6039FDCA" w14:textId="263F275F" w:rsidR="005E34DC" w:rsidRPr="006F40E4" w:rsidRDefault="005E34DC" w:rsidP="007E4E72">
      <w:pPr>
        <w:pStyle w:val="Nadpis3"/>
        <w:numPr>
          <w:ilvl w:val="0"/>
          <w:numId w:val="0"/>
        </w:numPr>
        <w:spacing w:before="60" w:after="60"/>
        <w:ind w:left="1287"/>
      </w:pPr>
      <w:r w:rsidRPr="006F40E4">
        <w:t>ve věcech smluvních (</w:t>
      </w:r>
      <w:r w:rsidRPr="00FD4A58">
        <w:rPr>
          <w:i/>
        </w:rPr>
        <w:t>mimo podpis</w:t>
      </w:r>
      <w:r w:rsidR="00FD4A58">
        <w:rPr>
          <w:i/>
        </w:rPr>
        <w:t>u</w:t>
      </w:r>
      <w:r w:rsidRPr="00FD4A58">
        <w:rPr>
          <w:i/>
        </w:rPr>
        <w:t xml:space="preserve"> této </w:t>
      </w:r>
      <w:r w:rsidR="00FD4A58" w:rsidRPr="00FD4A58">
        <w:rPr>
          <w:i/>
        </w:rPr>
        <w:t>S</w:t>
      </w:r>
      <w:r w:rsidRPr="00FD4A58">
        <w:rPr>
          <w:i/>
        </w:rPr>
        <w:t>mlouvy a jejích případných dodatků</w:t>
      </w:r>
      <w:r w:rsidRPr="006F40E4">
        <w:t>):</w:t>
      </w:r>
    </w:p>
    <w:p w14:paraId="2BCA1988" w14:textId="77777777" w:rsidR="005E34DC" w:rsidRDefault="005E34DC" w:rsidP="007E4E72">
      <w:pPr>
        <w:pStyle w:val="Nadpis3"/>
        <w:numPr>
          <w:ilvl w:val="0"/>
          <w:numId w:val="0"/>
        </w:numPr>
        <w:spacing w:before="60" w:after="60"/>
        <w:ind w:left="1287"/>
      </w:pPr>
      <w:r w:rsidRPr="006F40E4">
        <w:t xml:space="preserve">p. </w:t>
      </w:r>
      <w:r w:rsidRPr="00443CC3">
        <w:rPr>
          <w:highlight w:val="green"/>
        </w:rPr>
        <w:t>"[VLOŽÍ Objednatel]"</w:t>
      </w:r>
      <w:r w:rsidRPr="006F40E4">
        <w:t xml:space="preserve">, tel. </w:t>
      </w:r>
      <w:r w:rsidRPr="00443CC3">
        <w:rPr>
          <w:highlight w:val="green"/>
        </w:rPr>
        <w:t>"[VLOŽÍ Objednatel]"</w:t>
      </w:r>
      <w:r w:rsidRPr="006F40E4">
        <w:t xml:space="preserve">, email </w:t>
      </w:r>
      <w:r w:rsidRPr="00443CC3">
        <w:rPr>
          <w:highlight w:val="green"/>
        </w:rPr>
        <w:t>"[VLOŽÍ Objednatel]"</w:t>
      </w:r>
      <w:r w:rsidRPr="006F40E4">
        <w:t>.</w:t>
      </w:r>
    </w:p>
    <w:p w14:paraId="03424682" w14:textId="77777777" w:rsidR="005E34DC" w:rsidRPr="00623F21" w:rsidRDefault="005E34DC" w:rsidP="007E4E72">
      <w:pPr>
        <w:pStyle w:val="Nadpis3"/>
        <w:numPr>
          <w:ilvl w:val="0"/>
          <w:numId w:val="0"/>
        </w:numPr>
        <w:spacing w:before="60" w:after="60"/>
        <w:ind w:left="1287"/>
      </w:pPr>
      <w:r w:rsidRPr="00623F21">
        <w:t xml:space="preserve">ve věcech </w:t>
      </w:r>
      <w:r>
        <w:t>obchodních</w:t>
      </w:r>
      <w:r w:rsidRPr="00623F21">
        <w:t>:</w:t>
      </w:r>
    </w:p>
    <w:p w14:paraId="2097A360" w14:textId="374B85C0" w:rsidR="005E34DC" w:rsidRPr="00623F21" w:rsidRDefault="005E34DC" w:rsidP="007E4E72">
      <w:pPr>
        <w:spacing w:before="60" w:after="60"/>
        <w:ind w:left="579" w:firstLine="708"/>
      </w:pPr>
      <w:r w:rsidRPr="00623F21">
        <w:t>p</w:t>
      </w:r>
      <w:r w:rsidRPr="00443CC3">
        <w:rPr>
          <w:highlight w:val="green"/>
        </w:rPr>
        <w:t>.</w:t>
      </w:r>
      <w:r w:rsidRPr="00443CC3">
        <w:rPr>
          <w:rFonts w:eastAsia="Times New Roman" w:cs="Times New Roman"/>
          <w:highlight w:val="green"/>
          <w:lang w:eastAsia="cs-CZ"/>
        </w:rPr>
        <w:t xml:space="preserve"> "[VLOŽÍ Objednatel]"</w:t>
      </w:r>
      <w:r w:rsidRPr="00623F21">
        <w:t xml:space="preserve">, tel. </w:t>
      </w:r>
      <w:r w:rsidRPr="00443CC3">
        <w:rPr>
          <w:rFonts w:eastAsia="Times New Roman" w:cs="Times New Roman"/>
          <w:highlight w:val="green"/>
          <w:lang w:eastAsia="cs-CZ"/>
        </w:rPr>
        <w:t>"[VLOŽÍ Objednatel]"</w:t>
      </w:r>
      <w:r w:rsidRPr="00623F21">
        <w:t xml:space="preserve">, email </w:t>
      </w:r>
      <w:r w:rsidRPr="00443CC3">
        <w:rPr>
          <w:rFonts w:eastAsia="Times New Roman" w:cs="Times New Roman"/>
          <w:highlight w:val="green"/>
          <w:lang w:eastAsia="cs-CZ"/>
        </w:rPr>
        <w:t>"[VLOŽÍ Objednatel]"</w:t>
      </w:r>
      <w:r w:rsidRPr="00623F21">
        <w:t>.</w:t>
      </w:r>
    </w:p>
    <w:p w14:paraId="74634B8D" w14:textId="3A41C653" w:rsidR="005E34DC" w:rsidRPr="006F40E4" w:rsidRDefault="005E34DC" w:rsidP="007E4E72">
      <w:pPr>
        <w:pStyle w:val="Nadpis3"/>
        <w:numPr>
          <w:ilvl w:val="0"/>
          <w:numId w:val="0"/>
        </w:numPr>
        <w:spacing w:before="60" w:after="60"/>
        <w:ind w:left="1287"/>
      </w:pPr>
      <w:r w:rsidRPr="006F40E4">
        <w:t>ve věcech technických:</w:t>
      </w:r>
    </w:p>
    <w:p w14:paraId="2056617A" w14:textId="28F007D1" w:rsidR="005E34DC" w:rsidRDefault="005E34DC" w:rsidP="007E4E72">
      <w:pPr>
        <w:spacing w:before="60" w:after="60"/>
        <w:ind w:left="579" w:firstLine="708"/>
      </w:pPr>
      <w:r w:rsidRPr="006F40E4">
        <w:t>p</w:t>
      </w:r>
      <w:r w:rsidRPr="00443CC3">
        <w:rPr>
          <w:highlight w:val="green"/>
        </w:rPr>
        <w:t>.</w:t>
      </w:r>
      <w:r w:rsidRPr="00443CC3">
        <w:rPr>
          <w:rFonts w:eastAsia="Times New Roman" w:cs="Times New Roman"/>
          <w:highlight w:val="green"/>
          <w:lang w:eastAsia="cs-CZ"/>
        </w:rPr>
        <w:t xml:space="preserve"> "[VLOŽÍ Objednatel]"</w:t>
      </w:r>
      <w:r w:rsidRPr="006F40E4">
        <w:t xml:space="preserve">, tel. </w:t>
      </w:r>
      <w:r w:rsidRPr="00443CC3">
        <w:rPr>
          <w:rFonts w:eastAsia="Times New Roman" w:cs="Times New Roman"/>
          <w:highlight w:val="green"/>
          <w:lang w:eastAsia="cs-CZ"/>
        </w:rPr>
        <w:t>"[VLOŽÍ Objednatel]"</w:t>
      </w:r>
      <w:r w:rsidRPr="006F40E4">
        <w:t xml:space="preserve">, email </w:t>
      </w:r>
      <w:r w:rsidRPr="00443CC3">
        <w:rPr>
          <w:rFonts w:eastAsia="Times New Roman" w:cs="Times New Roman"/>
          <w:highlight w:val="green"/>
          <w:lang w:eastAsia="cs-CZ"/>
        </w:rPr>
        <w:t>"[VLOŽÍ Objednatel]"</w:t>
      </w:r>
      <w:r w:rsidRPr="006F40E4">
        <w:t>.</w:t>
      </w:r>
    </w:p>
    <w:p w14:paraId="54A0F7D1" w14:textId="170FB1B0" w:rsidR="00C72776" w:rsidRPr="006F40E4" w:rsidRDefault="00455E2E" w:rsidP="00C72776">
      <w:pPr>
        <w:pStyle w:val="Nadpis3"/>
        <w:numPr>
          <w:ilvl w:val="0"/>
          <w:numId w:val="0"/>
        </w:numPr>
        <w:spacing w:before="60" w:after="60"/>
        <w:ind w:left="1287"/>
      </w:pPr>
      <w:r>
        <w:t>technický dozor Objednatele</w:t>
      </w:r>
      <w:r w:rsidR="00C72776" w:rsidRPr="006F40E4">
        <w:t>:</w:t>
      </w:r>
    </w:p>
    <w:p w14:paraId="3E4FE5DE" w14:textId="77777777" w:rsidR="00C72776" w:rsidRDefault="00C72776" w:rsidP="00C72776">
      <w:pPr>
        <w:spacing w:before="60" w:after="60"/>
        <w:ind w:left="579" w:firstLine="708"/>
      </w:pPr>
      <w:r w:rsidRPr="006F40E4">
        <w:t>p</w:t>
      </w:r>
      <w:r w:rsidRPr="00443CC3">
        <w:rPr>
          <w:highlight w:val="green"/>
        </w:rPr>
        <w:t>.</w:t>
      </w:r>
      <w:r w:rsidRPr="00443CC3">
        <w:rPr>
          <w:rFonts w:eastAsia="Times New Roman" w:cs="Times New Roman"/>
          <w:highlight w:val="green"/>
          <w:lang w:eastAsia="cs-CZ"/>
        </w:rPr>
        <w:t xml:space="preserve"> "[VLOŽÍ Objednatel]"</w:t>
      </w:r>
      <w:r w:rsidRPr="006F40E4">
        <w:t xml:space="preserve">, tel. </w:t>
      </w:r>
      <w:r w:rsidRPr="00443CC3">
        <w:rPr>
          <w:rFonts w:eastAsia="Times New Roman" w:cs="Times New Roman"/>
          <w:highlight w:val="green"/>
          <w:lang w:eastAsia="cs-CZ"/>
        </w:rPr>
        <w:t>"[VLOŽÍ Objednatel]"</w:t>
      </w:r>
      <w:r w:rsidRPr="006F40E4">
        <w:t xml:space="preserve">, email </w:t>
      </w:r>
      <w:r w:rsidRPr="00443CC3">
        <w:rPr>
          <w:rFonts w:eastAsia="Times New Roman" w:cs="Times New Roman"/>
          <w:highlight w:val="green"/>
          <w:lang w:eastAsia="cs-CZ"/>
        </w:rPr>
        <w:t>"[VLOŽÍ Objednatel]"</w:t>
      </w:r>
      <w:r w:rsidRPr="006F40E4">
        <w:t>.</w:t>
      </w:r>
    </w:p>
    <w:p w14:paraId="7A18A4EC" w14:textId="23130DD1" w:rsidR="00C72776" w:rsidRPr="006F40E4" w:rsidRDefault="00C72776" w:rsidP="00C72776">
      <w:pPr>
        <w:pStyle w:val="Nadpis3"/>
        <w:numPr>
          <w:ilvl w:val="0"/>
          <w:numId w:val="0"/>
        </w:numPr>
        <w:spacing w:before="60" w:after="60"/>
        <w:ind w:left="1287"/>
      </w:pPr>
      <w:r w:rsidRPr="006F40E4">
        <w:t xml:space="preserve">ve věcech </w:t>
      </w:r>
      <w:r w:rsidR="00455E2E">
        <w:t>BOZP</w:t>
      </w:r>
      <w:r w:rsidRPr="006F40E4">
        <w:t>:</w:t>
      </w:r>
    </w:p>
    <w:p w14:paraId="1E7BFAEE" w14:textId="77777777" w:rsidR="00C72776" w:rsidRDefault="00C72776" w:rsidP="00C72776">
      <w:pPr>
        <w:spacing w:before="60" w:after="60"/>
        <w:ind w:left="579" w:firstLine="708"/>
      </w:pPr>
      <w:r w:rsidRPr="006F40E4">
        <w:t>p</w:t>
      </w:r>
      <w:r w:rsidRPr="00443CC3">
        <w:rPr>
          <w:highlight w:val="green"/>
        </w:rPr>
        <w:t>.</w:t>
      </w:r>
      <w:r w:rsidRPr="00443CC3">
        <w:rPr>
          <w:rFonts w:eastAsia="Times New Roman" w:cs="Times New Roman"/>
          <w:highlight w:val="green"/>
          <w:lang w:eastAsia="cs-CZ"/>
        </w:rPr>
        <w:t xml:space="preserve"> "[VLOŽÍ Objednatel]"</w:t>
      </w:r>
      <w:r w:rsidRPr="006F40E4">
        <w:t xml:space="preserve">, tel. </w:t>
      </w:r>
      <w:r w:rsidRPr="00443CC3">
        <w:rPr>
          <w:rFonts w:eastAsia="Times New Roman" w:cs="Times New Roman"/>
          <w:highlight w:val="green"/>
          <w:lang w:eastAsia="cs-CZ"/>
        </w:rPr>
        <w:t>"[VLOŽÍ Objednatel]"</w:t>
      </w:r>
      <w:r w:rsidRPr="006F40E4">
        <w:t xml:space="preserve">, email </w:t>
      </w:r>
      <w:r w:rsidRPr="00443CC3">
        <w:rPr>
          <w:rFonts w:eastAsia="Times New Roman" w:cs="Times New Roman"/>
          <w:highlight w:val="green"/>
          <w:lang w:eastAsia="cs-CZ"/>
        </w:rPr>
        <w:t>"[VLOŽÍ Objednatel]"</w:t>
      </w:r>
      <w:r w:rsidRPr="006F40E4">
        <w:t>.</w:t>
      </w:r>
    </w:p>
    <w:p w14:paraId="6DDEB5DA" w14:textId="06B71121" w:rsidR="00C72776" w:rsidRPr="006F40E4" w:rsidRDefault="00455E2E" w:rsidP="00C72776">
      <w:pPr>
        <w:pStyle w:val="Nadpis3"/>
        <w:numPr>
          <w:ilvl w:val="0"/>
          <w:numId w:val="0"/>
        </w:numPr>
        <w:spacing w:before="60" w:after="60"/>
        <w:ind w:left="1287"/>
      </w:pPr>
      <w:r>
        <w:t>autorizovaný zeměměřičský inženýr Objednatele</w:t>
      </w:r>
      <w:r w:rsidR="00C72776" w:rsidRPr="006F40E4">
        <w:t>:</w:t>
      </w:r>
    </w:p>
    <w:p w14:paraId="13F35E50" w14:textId="77777777" w:rsidR="00C72776" w:rsidRDefault="00C72776" w:rsidP="00C72776">
      <w:pPr>
        <w:spacing w:before="60" w:after="60"/>
        <w:ind w:left="579" w:firstLine="708"/>
      </w:pPr>
      <w:r w:rsidRPr="006F40E4">
        <w:t>p</w:t>
      </w:r>
      <w:r w:rsidRPr="00443CC3">
        <w:rPr>
          <w:highlight w:val="green"/>
        </w:rPr>
        <w:t>.</w:t>
      </w:r>
      <w:r w:rsidRPr="00443CC3">
        <w:rPr>
          <w:rFonts w:eastAsia="Times New Roman" w:cs="Times New Roman"/>
          <w:highlight w:val="green"/>
          <w:lang w:eastAsia="cs-CZ"/>
        </w:rPr>
        <w:t xml:space="preserve"> "[VLOŽÍ Objednatel]"</w:t>
      </w:r>
      <w:r w:rsidRPr="006F40E4">
        <w:t xml:space="preserve">, tel. </w:t>
      </w:r>
      <w:r w:rsidRPr="00443CC3">
        <w:rPr>
          <w:rFonts w:eastAsia="Times New Roman" w:cs="Times New Roman"/>
          <w:highlight w:val="green"/>
          <w:lang w:eastAsia="cs-CZ"/>
        </w:rPr>
        <w:t>"[VLOŽÍ Objednatel]"</w:t>
      </w:r>
      <w:r w:rsidRPr="006F40E4">
        <w:t xml:space="preserve">, email </w:t>
      </w:r>
      <w:r w:rsidRPr="00443CC3">
        <w:rPr>
          <w:rFonts w:eastAsia="Times New Roman" w:cs="Times New Roman"/>
          <w:highlight w:val="green"/>
          <w:lang w:eastAsia="cs-CZ"/>
        </w:rPr>
        <w:t>"[VLOŽÍ Objednatel]"</w:t>
      </w:r>
      <w:r w:rsidRPr="006F40E4">
        <w:t>.</w:t>
      </w:r>
    </w:p>
    <w:p w14:paraId="6CEC7623" w14:textId="77777777" w:rsidR="005E34DC" w:rsidRDefault="004E1498" w:rsidP="00F113BB">
      <w:pPr>
        <w:pStyle w:val="Nadpis3"/>
        <w:widowControl w:val="0"/>
        <w:spacing w:after="60"/>
        <w:ind w:left="1418" w:hanging="709"/>
      </w:pPr>
      <w:r w:rsidRPr="00E83679">
        <w:t>za Zhotovitele</w:t>
      </w:r>
      <w:r w:rsidR="005E34DC">
        <w:t>:</w:t>
      </w:r>
    </w:p>
    <w:p w14:paraId="3C3AFBDC" w14:textId="77777777" w:rsidR="005E34DC" w:rsidRPr="006F40E4" w:rsidRDefault="005E34DC" w:rsidP="007E4E72">
      <w:pPr>
        <w:pStyle w:val="Nadpis3"/>
        <w:numPr>
          <w:ilvl w:val="0"/>
          <w:numId w:val="0"/>
        </w:numPr>
        <w:spacing w:before="60" w:after="60"/>
        <w:ind w:left="1287"/>
      </w:pPr>
      <w:r w:rsidRPr="006F40E4">
        <w:t>ve věcech smluvních a obchodních:</w:t>
      </w:r>
    </w:p>
    <w:p w14:paraId="3DDCF84B" w14:textId="1156F5DF" w:rsidR="005E34DC" w:rsidRPr="006F40E4" w:rsidRDefault="005E34DC" w:rsidP="007E4E72">
      <w:pPr>
        <w:pStyle w:val="Nadpis3"/>
        <w:numPr>
          <w:ilvl w:val="0"/>
          <w:numId w:val="0"/>
        </w:numPr>
        <w:spacing w:before="60" w:after="60"/>
        <w:ind w:left="1287"/>
      </w:pPr>
      <w:r w:rsidRPr="006F40E4">
        <w:t xml:space="preserve">p. </w:t>
      </w:r>
      <w:r w:rsidR="00F31512" w:rsidRPr="00443CC3">
        <w:rPr>
          <w:rFonts w:asciiTheme="majorHAnsi" w:hAnsiTheme="majorHAnsi" w:cs="Calibri"/>
          <w:highlight w:val="yellow"/>
        </w:rPr>
        <w:t>„[VLOŽÍ Zhotovitel]“,</w:t>
      </w:r>
      <w:r>
        <w:rPr>
          <w:rFonts w:asciiTheme="majorHAnsi" w:hAnsiTheme="majorHAnsi"/>
        </w:rPr>
        <w:t xml:space="preserve"> </w:t>
      </w:r>
      <w:r w:rsidRPr="006F40E4">
        <w:t xml:space="preserve">tel. </w:t>
      </w:r>
      <w:r w:rsidRPr="00443CC3">
        <w:rPr>
          <w:rFonts w:asciiTheme="majorHAnsi" w:hAnsiTheme="majorHAnsi" w:cs="Calibri"/>
          <w:highlight w:val="yellow"/>
        </w:rPr>
        <w:t xml:space="preserve">"[VLOŽÍ </w:t>
      </w:r>
      <w:r w:rsidR="00F31512" w:rsidRPr="00443CC3">
        <w:rPr>
          <w:rFonts w:asciiTheme="majorHAnsi" w:hAnsiTheme="majorHAnsi" w:cs="Calibri"/>
          <w:highlight w:val="yellow"/>
        </w:rPr>
        <w:t>Zhotovitel</w:t>
      </w:r>
      <w:r w:rsidRPr="00443CC3">
        <w:rPr>
          <w:rFonts w:asciiTheme="majorHAnsi" w:hAnsiTheme="majorHAnsi" w:cs="Calibri"/>
          <w:highlight w:val="yellow"/>
        </w:rPr>
        <w:t>]“</w:t>
      </w:r>
      <w:r w:rsidRPr="006F40E4">
        <w:t xml:space="preserve">, email </w:t>
      </w:r>
      <w:r w:rsidR="00F31512" w:rsidRPr="00443CC3">
        <w:rPr>
          <w:rFonts w:asciiTheme="majorHAnsi" w:hAnsiTheme="majorHAnsi" w:cs="Calibri"/>
          <w:highlight w:val="yellow"/>
        </w:rPr>
        <w:t>„[VLOŽÍ Zhotovitel]“</w:t>
      </w:r>
      <w:r w:rsidRPr="006F40E4">
        <w:t>.</w:t>
      </w:r>
    </w:p>
    <w:p w14:paraId="612E3920" w14:textId="007F78F1" w:rsidR="005E34DC" w:rsidRPr="006F40E4" w:rsidRDefault="005E34DC" w:rsidP="007E4E72">
      <w:pPr>
        <w:pStyle w:val="Nadpis3"/>
        <w:numPr>
          <w:ilvl w:val="0"/>
          <w:numId w:val="0"/>
        </w:numPr>
        <w:spacing w:before="60" w:after="60"/>
        <w:ind w:left="1287"/>
      </w:pPr>
      <w:r w:rsidRPr="006F40E4">
        <w:t>ve věcech technických:</w:t>
      </w:r>
    </w:p>
    <w:p w14:paraId="45525F56" w14:textId="50231419" w:rsidR="005E34DC" w:rsidRPr="006F40E4" w:rsidRDefault="005E34DC" w:rsidP="007E4E72">
      <w:pPr>
        <w:spacing w:before="60" w:after="60"/>
        <w:ind w:left="579" w:firstLine="708"/>
      </w:pPr>
      <w:r w:rsidRPr="006F40E4">
        <w:t xml:space="preserve">p. </w:t>
      </w:r>
      <w:r w:rsidR="00F31512" w:rsidRPr="00443CC3">
        <w:rPr>
          <w:rFonts w:asciiTheme="majorHAnsi" w:hAnsiTheme="majorHAnsi" w:cs="Calibri"/>
          <w:highlight w:val="yellow"/>
        </w:rPr>
        <w:t>„[VLOŽÍ Zhotovitel]“,</w:t>
      </w:r>
      <w:r w:rsidRPr="006F40E4">
        <w:t xml:space="preserve"> tel. </w:t>
      </w:r>
      <w:r w:rsidR="00F31512" w:rsidRPr="00443CC3">
        <w:rPr>
          <w:rFonts w:asciiTheme="majorHAnsi" w:hAnsiTheme="majorHAnsi" w:cs="Calibri"/>
          <w:highlight w:val="yellow"/>
        </w:rPr>
        <w:t>„[VLOŽÍ Zhotovitel]“</w:t>
      </w:r>
      <w:r w:rsidRPr="006F40E4">
        <w:t xml:space="preserve">, email </w:t>
      </w:r>
      <w:r w:rsidR="00F31512" w:rsidRPr="00443CC3">
        <w:rPr>
          <w:rFonts w:asciiTheme="majorHAnsi" w:hAnsiTheme="majorHAnsi" w:cs="Calibri"/>
          <w:highlight w:val="yellow"/>
        </w:rPr>
        <w:t>„[VLOŽÍ Zhotovitel]“</w:t>
      </w:r>
      <w:r w:rsidRPr="006F40E4">
        <w:t>.</w:t>
      </w:r>
    </w:p>
    <w:p w14:paraId="7E91868F" w14:textId="77777777" w:rsidR="005E34DC" w:rsidRPr="006F40E4" w:rsidRDefault="005E34DC" w:rsidP="007E4E72">
      <w:pPr>
        <w:pStyle w:val="Nadpis3"/>
        <w:numPr>
          <w:ilvl w:val="0"/>
          <w:numId w:val="0"/>
        </w:numPr>
        <w:spacing w:before="60" w:after="60"/>
        <w:ind w:left="1287"/>
        <w:rPr>
          <w:del w:id="19" w:author="vyznačené změny" w:date="2024-06-10T15:21:00Z" w16du:dateUtc="2024-06-10T13:21:00Z"/>
        </w:rPr>
      </w:pPr>
      <w:del w:id="20" w:author="vyznačené změny" w:date="2024-06-10T15:21:00Z" w16du:dateUtc="2024-06-10T13:21:00Z">
        <w:r w:rsidRPr="006F40E4">
          <w:delText xml:space="preserve">vedoucí </w:delText>
        </w:r>
        <w:r>
          <w:delText>týmu</w:delText>
        </w:r>
        <w:r w:rsidRPr="006F40E4">
          <w:delText>:</w:delText>
        </w:r>
      </w:del>
    </w:p>
    <w:p w14:paraId="2FE4145C" w14:textId="77777777" w:rsidR="005E34DC" w:rsidRPr="006F40E4" w:rsidRDefault="005E34DC" w:rsidP="007E4E72">
      <w:pPr>
        <w:spacing w:before="60" w:after="60"/>
        <w:ind w:left="579" w:firstLine="708"/>
        <w:rPr>
          <w:del w:id="21" w:author="vyznačené změny" w:date="2024-06-10T15:21:00Z" w16du:dateUtc="2024-06-10T13:21:00Z"/>
        </w:rPr>
      </w:pPr>
      <w:del w:id="22" w:author="vyznačené změny" w:date="2024-06-10T15:21:00Z" w16du:dateUtc="2024-06-10T13:21:00Z">
        <w:r w:rsidRPr="006F40E4">
          <w:delText xml:space="preserve">p. </w:delText>
        </w:r>
        <w:r w:rsidR="00F31512" w:rsidRPr="00632E3A">
          <w:rPr>
            <w:rFonts w:asciiTheme="majorHAnsi" w:hAnsiTheme="majorHAnsi" w:cs="Calibri"/>
            <w:highlight w:val="yellow"/>
          </w:rPr>
          <w:delText>„[VLOŽÍ Zhotovitel]“</w:delText>
        </w:r>
        <w:r w:rsidRPr="006F40E4">
          <w:delText>, tel</w:delText>
        </w:r>
        <w:r w:rsidRPr="00632E3A">
          <w:rPr>
            <w:highlight w:val="yellow"/>
          </w:rPr>
          <w:delText>.</w:delText>
        </w:r>
        <w:r w:rsidRPr="00632E3A">
          <w:rPr>
            <w:rFonts w:asciiTheme="majorHAnsi" w:hAnsiTheme="majorHAnsi" w:cs="Calibri"/>
            <w:highlight w:val="yellow"/>
          </w:rPr>
          <w:delText xml:space="preserve"> </w:delText>
        </w:r>
        <w:r w:rsidR="00F31512" w:rsidRPr="00632E3A">
          <w:rPr>
            <w:rFonts w:asciiTheme="majorHAnsi" w:hAnsiTheme="majorHAnsi" w:cs="Calibri"/>
            <w:highlight w:val="yellow"/>
          </w:rPr>
          <w:delText>„[VLOŽÍ Zhotovitel]“</w:delText>
        </w:r>
        <w:r w:rsidRPr="006F40E4">
          <w:delText xml:space="preserve">, email </w:delText>
        </w:r>
        <w:r w:rsidR="00F31512" w:rsidRPr="00632E3A">
          <w:rPr>
            <w:rFonts w:asciiTheme="majorHAnsi" w:hAnsiTheme="majorHAnsi" w:cs="Calibri"/>
            <w:highlight w:val="yellow"/>
          </w:rPr>
          <w:delText>„[VLOŽÍ Zhotovitel]“</w:delText>
        </w:r>
        <w:r w:rsidRPr="006F40E4">
          <w:delText>.</w:delText>
        </w:r>
      </w:del>
    </w:p>
    <w:p w14:paraId="5BEDE35D" w14:textId="77777777" w:rsidR="005E34DC" w:rsidRPr="004E19AD" w:rsidRDefault="005E34DC" w:rsidP="007E4E72">
      <w:pPr>
        <w:pStyle w:val="Nadpis3"/>
        <w:numPr>
          <w:ilvl w:val="0"/>
          <w:numId w:val="0"/>
        </w:numPr>
        <w:spacing w:before="60" w:after="60"/>
        <w:ind w:left="1287"/>
        <w:rPr>
          <w:del w:id="23" w:author="vyznačené změny" w:date="2024-06-10T15:21:00Z" w16du:dateUtc="2024-06-10T13:21:00Z"/>
        </w:rPr>
      </w:pPr>
      <w:del w:id="24" w:author="vyznačené změny" w:date="2024-06-10T15:21:00Z" w16du:dateUtc="2024-06-10T13:21:00Z">
        <w:r w:rsidRPr="00D957E3">
          <w:delText>specialista na inženýrskou geologii:</w:delText>
        </w:r>
      </w:del>
    </w:p>
    <w:p w14:paraId="50384DBC" w14:textId="77777777" w:rsidR="005E34DC" w:rsidRDefault="005E34DC" w:rsidP="007E4E72">
      <w:pPr>
        <w:spacing w:before="60" w:after="60"/>
        <w:ind w:left="578" w:firstLine="709"/>
        <w:rPr>
          <w:del w:id="25" w:author="vyznačené změny" w:date="2024-06-10T15:21:00Z" w16du:dateUtc="2024-06-10T13:21:00Z"/>
        </w:rPr>
      </w:pPr>
      <w:del w:id="26" w:author="vyznačené změny" w:date="2024-06-10T15:21:00Z" w16du:dateUtc="2024-06-10T13:21:00Z">
        <w:r w:rsidRPr="004E19AD">
          <w:delText xml:space="preserve">p. </w:delText>
        </w:r>
        <w:r w:rsidR="00F31512" w:rsidRPr="00632E3A">
          <w:rPr>
            <w:rFonts w:asciiTheme="majorHAnsi" w:hAnsiTheme="majorHAnsi" w:cs="Calibri"/>
            <w:highlight w:val="yellow"/>
          </w:rPr>
          <w:delText>„[VLOŽÍ Zhotovitel]“</w:delText>
        </w:r>
        <w:r w:rsidRPr="004E19AD">
          <w:delText xml:space="preserve">, tel. </w:delText>
        </w:r>
        <w:r w:rsidR="00F31512" w:rsidRPr="00632E3A">
          <w:rPr>
            <w:rFonts w:asciiTheme="majorHAnsi" w:hAnsiTheme="majorHAnsi" w:cs="Calibri"/>
            <w:highlight w:val="yellow"/>
          </w:rPr>
          <w:delText>„[VLOŽÍ Zhotovitel]“</w:delText>
        </w:r>
        <w:r w:rsidRPr="004E19AD">
          <w:delText xml:space="preserve">, email </w:delText>
        </w:r>
        <w:r w:rsidR="00F31512" w:rsidRPr="00632E3A">
          <w:rPr>
            <w:rFonts w:asciiTheme="majorHAnsi" w:hAnsiTheme="majorHAnsi" w:cs="Calibri"/>
            <w:highlight w:val="yellow"/>
          </w:rPr>
          <w:delText>„[VLOŽÍ Zhotovitel]“</w:delText>
        </w:r>
        <w:r w:rsidRPr="004E19AD">
          <w:delText>.</w:delText>
        </w:r>
      </w:del>
    </w:p>
    <w:p w14:paraId="1B0B152B" w14:textId="77777777" w:rsidR="005E34DC" w:rsidRPr="006B35D0" w:rsidRDefault="005E34DC" w:rsidP="007E4E72">
      <w:pPr>
        <w:spacing w:before="60" w:after="60"/>
        <w:ind w:left="578" w:firstLine="709"/>
        <w:rPr>
          <w:del w:id="27" w:author="vyznačené změny" w:date="2024-06-10T15:21:00Z" w16du:dateUtc="2024-06-10T13:21:00Z"/>
        </w:rPr>
      </w:pPr>
      <w:del w:id="28" w:author="vyznačené změny" w:date="2024-06-10T15:21:00Z" w16du:dateUtc="2024-06-10T13:21:00Z">
        <w:r w:rsidRPr="00D957E3">
          <w:delText>specialista na hydrogeologii:</w:delText>
        </w:r>
      </w:del>
    </w:p>
    <w:p w14:paraId="1337CD5E" w14:textId="77777777" w:rsidR="005E34DC" w:rsidRDefault="005E34DC" w:rsidP="007E4E72">
      <w:pPr>
        <w:spacing w:before="60" w:after="60"/>
        <w:ind w:left="578" w:firstLine="709"/>
        <w:rPr>
          <w:del w:id="29" w:author="vyznačené změny" w:date="2024-06-10T15:21:00Z" w16du:dateUtc="2024-06-10T13:21:00Z"/>
        </w:rPr>
      </w:pPr>
      <w:del w:id="30" w:author="vyznačené změny" w:date="2024-06-10T15:21:00Z" w16du:dateUtc="2024-06-10T13:21:00Z">
        <w:r w:rsidRPr="006B35D0">
          <w:delText xml:space="preserve">p. </w:delText>
        </w:r>
        <w:r w:rsidR="00F31512" w:rsidRPr="00632E3A">
          <w:rPr>
            <w:rFonts w:asciiTheme="majorHAnsi" w:hAnsiTheme="majorHAnsi" w:cs="Calibri"/>
            <w:highlight w:val="yellow"/>
          </w:rPr>
          <w:delText>„[VLOŽÍ Zhotovitel]“</w:delText>
        </w:r>
        <w:r w:rsidRPr="006B35D0">
          <w:delText xml:space="preserve">, tel. </w:delText>
        </w:r>
        <w:r w:rsidR="00F31512" w:rsidRPr="00632E3A">
          <w:rPr>
            <w:rFonts w:asciiTheme="majorHAnsi" w:hAnsiTheme="majorHAnsi" w:cs="Calibri"/>
            <w:highlight w:val="yellow"/>
          </w:rPr>
          <w:delText>„[VLOŽÍ Zhotovitel]“</w:delText>
        </w:r>
        <w:r w:rsidRPr="006B35D0">
          <w:delText xml:space="preserve">, email </w:delText>
        </w:r>
        <w:r w:rsidR="00F31512" w:rsidRPr="00632E3A">
          <w:rPr>
            <w:rFonts w:asciiTheme="majorHAnsi" w:hAnsiTheme="majorHAnsi" w:cs="Calibri"/>
            <w:highlight w:val="yellow"/>
          </w:rPr>
          <w:delText>„[VLOŽÍ Zhotovitel]“</w:delText>
        </w:r>
        <w:r w:rsidRPr="006B35D0">
          <w:delText>.</w:delText>
        </w:r>
      </w:del>
    </w:p>
    <w:p w14:paraId="5ECE5235" w14:textId="77777777" w:rsidR="002A49CA" w:rsidRPr="006B35D0" w:rsidRDefault="002A49CA" w:rsidP="002A49CA">
      <w:pPr>
        <w:spacing w:before="60" w:after="60"/>
        <w:ind w:left="578" w:firstLine="709"/>
        <w:rPr>
          <w:del w:id="31" w:author="vyznačené změny" w:date="2024-06-10T15:21:00Z" w16du:dateUtc="2024-06-10T13:21:00Z"/>
        </w:rPr>
      </w:pPr>
      <w:del w:id="32" w:author="vyznačené změny" w:date="2024-06-10T15:21:00Z" w16du:dateUtc="2024-06-10T13:21:00Z">
        <w:r w:rsidRPr="00D957E3">
          <w:delText>specialista na geofyziku:</w:delText>
        </w:r>
      </w:del>
    </w:p>
    <w:p w14:paraId="671177E3" w14:textId="2C34AAE6" w:rsidR="00521FCE" w:rsidRDefault="002A49CA">
      <w:pPr>
        <w:spacing w:before="60" w:after="60"/>
        <w:pPrChange w:id="33" w:author="vyznačené změny" w:date="2024-06-10T15:21:00Z" w16du:dateUtc="2024-06-10T13:21:00Z">
          <w:pPr>
            <w:spacing w:before="60" w:after="60"/>
            <w:ind w:left="578" w:firstLine="709"/>
          </w:pPr>
        </w:pPrChange>
      </w:pPr>
      <w:del w:id="34" w:author="vyznačené změny" w:date="2024-06-10T15:21:00Z" w16du:dateUtc="2024-06-10T13:21:00Z">
        <w:r w:rsidRPr="006B35D0">
          <w:delText xml:space="preserve">p. </w:delText>
        </w:r>
        <w:r w:rsidRPr="00632E3A">
          <w:rPr>
            <w:rFonts w:asciiTheme="majorHAnsi" w:hAnsiTheme="majorHAnsi" w:cs="Calibri"/>
            <w:highlight w:val="yellow"/>
          </w:rPr>
          <w:delText>„[VLOŽÍ Zhotovitel]“</w:delText>
        </w:r>
        <w:r w:rsidRPr="006B35D0">
          <w:delText xml:space="preserve">, tel. </w:delText>
        </w:r>
        <w:r w:rsidRPr="00632E3A">
          <w:rPr>
            <w:rFonts w:asciiTheme="majorHAnsi" w:hAnsiTheme="majorHAnsi" w:cs="Calibri"/>
            <w:highlight w:val="yellow"/>
          </w:rPr>
          <w:delText>„[VLOŽÍ Zhotovitel]“</w:delText>
        </w:r>
        <w:r w:rsidRPr="006B35D0">
          <w:delText xml:space="preserve">, email </w:delText>
        </w:r>
        <w:r w:rsidRPr="00632E3A">
          <w:rPr>
            <w:rFonts w:asciiTheme="majorHAnsi" w:hAnsiTheme="majorHAnsi" w:cs="Calibri"/>
            <w:highlight w:val="yellow"/>
          </w:rPr>
          <w:delText>„[VLOŽÍ Zhotovitel]“</w:delText>
        </w:r>
        <w:r w:rsidRPr="006B35D0">
          <w:delText>.</w:delText>
        </w:r>
      </w:del>
    </w:p>
    <w:p w14:paraId="739753B3" w14:textId="3063454C" w:rsidR="004E1498" w:rsidRDefault="004E1498" w:rsidP="007E4E72">
      <w:pPr>
        <w:pStyle w:val="Nadpis2"/>
        <w:widowControl w:val="0"/>
        <w:ind w:left="709" w:hanging="709"/>
        <w:rPr>
          <w:rFonts w:eastAsia="Calibri"/>
        </w:rPr>
      </w:pPr>
      <w:r w:rsidRPr="00C37E6D">
        <w:rPr>
          <w:rFonts w:eastAsia="Calibri"/>
        </w:rPr>
        <w:t>Smluvní</w:t>
      </w:r>
      <w:r w:rsidRPr="004E1498">
        <w:rPr>
          <w:rFonts w:eastAsia="Calibri"/>
        </w:rPr>
        <w:t xml:space="preserve">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uveřejňování těchto smluv a o registru smluv</w:t>
      </w:r>
      <w:r w:rsidR="007B603A">
        <w:rPr>
          <w:rFonts w:eastAsia="Calibri"/>
        </w:rPr>
        <w:t xml:space="preserve"> (zákon o registru smluv)</w:t>
      </w:r>
      <w:r w:rsidRPr="00D9782E">
        <w:rPr>
          <w:rFonts w:eastAsia="Calibri"/>
        </w:rPr>
        <w:t>, ve znění pozdějších předpisů (dále jen „</w:t>
      </w:r>
      <w:r w:rsidRPr="00A75620">
        <w:rPr>
          <w:rStyle w:val="Kurzvatun"/>
          <w:rFonts w:eastAsia="Calibri"/>
          <w:i w:val="0"/>
        </w:rPr>
        <w:t>ZRS</w:t>
      </w:r>
      <w:r w:rsidRPr="00D9782E">
        <w:rPr>
          <w:rFonts w:eastAsia="Calibri"/>
        </w:rPr>
        <w:t xml:space="preserve">“),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73BE7E57" w:rsidR="004E1498" w:rsidRDefault="004E1498" w:rsidP="007E4E72">
      <w:pPr>
        <w:pStyle w:val="Nadpis2"/>
        <w:widowControl w:val="0"/>
        <w:ind w:left="709" w:hanging="709"/>
        <w:rPr>
          <w:rFonts w:eastAsia="Calibri"/>
        </w:rPr>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76E74CEB" w:rsidR="004E1498" w:rsidRPr="00D9782E" w:rsidRDefault="004E1498" w:rsidP="007E4E72">
      <w:pPr>
        <w:pStyle w:val="Nadpis2"/>
        <w:widowControl w:val="0"/>
        <w:ind w:left="709" w:hanging="709"/>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 xml:space="preserve">ouvy, nepovažují za obchodní tajemství ve smyslu </w:t>
      </w:r>
      <w:r w:rsidR="00DD392A" w:rsidRPr="00D9782E">
        <w:rPr>
          <w:rFonts w:eastAsia="Calibri"/>
        </w:rPr>
        <w:t>ust</w:t>
      </w:r>
      <w:r w:rsidR="00DD392A">
        <w:rPr>
          <w:rFonts w:eastAsia="Calibri"/>
        </w:rPr>
        <w:t xml:space="preserve">. </w:t>
      </w:r>
      <w:r w:rsidRPr="00D9782E">
        <w:rPr>
          <w:rFonts w:eastAsia="Calibri"/>
        </w:rPr>
        <w:t>§ 504 Občanského zákoníku (dále jen „</w:t>
      </w:r>
      <w:r w:rsidRPr="00A75620">
        <w:rPr>
          <w:rStyle w:val="Kurzvatun"/>
          <w:rFonts w:eastAsia="Calibri"/>
          <w:i w:val="0"/>
        </w:rPr>
        <w:t xml:space="preserve">obchodní </w:t>
      </w:r>
      <w:r w:rsidRPr="00A75620">
        <w:rPr>
          <w:rStyle w:val="Kurzvatun"/>
          <w:rFonts w:eastAsia="Calibri"/>
          <w:i w:val="0"/>
        </w:rPr>
        <w:lastRenderedPageBreak/>
        <w:t>tajemství</w:t>
      </w:r>
      <w:r w:rsidRPr="00D9782E">
        <w:rPr>
          <w:rFonts w:eastAsia="Calibri"/>
        </w:rPr>
        <w:t xml:space="preserve">“), a že se nejedná ani o informace, které nemohou být v registru smluv uveřejněny na základě </w:t>
      </w:r>
      <w:r w:rsidR="00DD392A" w:rsidRPr="00D9782E">
        <w:rPr>
          <w:rFonts w:eastAsia="Calibri"/>
        </w:rPr>
        <w:t>ust</w:t>
      </w:r>
      <w:r w:rsidR="00DD392A">
        <w:rPr>
          <w:rFonts w:eastAsia="Calibri"/>
        </w:rPr>
        <w:t xml:space="preserve">. </w:t>
      </w:r>
      <w:r w:rsidRPr="00D9782E">
        <w:rPr>
          <w:rFonts w:eastAsia="Calibri"/>
        </w:rPr>
        <w:t>§ 3 odst. 1 ZRS.</w:t>
      </w:r>
    </w:p>
    <w:p w14:paraId="3F047B18" w14:textId="227EDB4B" w:rsidR="004E1498" w:rsidRPr="00D9782E" w:rsidRDefault="004E1498" w:rsidP="007E4E72">
      <w:pPr>
        <w:pStyle w:val="Nadpis2"/>
        <w:widowControl w:val="0"/>
        <w:ind w:left="709" w:hanging="709"/>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 xml:space="preserve">uvní strana je povinna výslovně uvést, že informace, které označila jako své obchodní tajemství, naplňují současně všechny definiční znaky obchodního tajemství, tak jak je vymezeno v </w:t>
      </w:r>
      <w:r w:rsidR="008A5620" w:rsidRPr="00D9782E">
        <w:rPr>
          <w:rFonts w:eastAsia="Calibri"/>
        </w:rPr>
        <w:t>us</w:t>
      </w:r>
      <w:r w:rsidR="008A5620">
        <w:rPr>
          <w:rFonts w:eastAsia="Calibri"/>
        </w:rPr>
        <w:t>t.</w:t>
      </w:r>
      <w:r w:rsidR="008A5620" w:rsidRPr="00D9782E">
        <w:rPr>
          <w:rFonts w:eastAsia="Calibri"/>
        </w:rPr>
        <w:t xml:space="preserve"> </w:t>
      </w:r>
      <w:r w:rsidRPr="00D9782E">
        <w:rPr>
          <w:rFonts w:eastAsia="Calibri"/>
        </w:rPr>
        <w:t>§ 504 občanského zákoníku, a zavazuje se neprodleně písemně sdělit Objednateli skutečnost, že takto označené informace přestaly naplňovat znaky obchodního tajemství.</w:t>
      </w:r>
    </w:p>
    <w:p w14:paraId="29F31D5D" w14:textId="43DAD392" w:rsidR="004E1498" w:rsidRDefault="004E1498" w:rsidP="007E4E72">
      <w:pPr>
        <w:pStyle w:val="Nadpis2"/>
        <w:widowControl w:val="0"/>
        <w:ind w:left="709" w:hanging="709"/>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34D7CB51" w:rsidR="004429CF" w:rsidRDefault="006C7697" w:rsidP="007E4E72">
      <w:pPr>
        <w:pStyle w:val="Nadpis2"/>
        <w:widowControl w:val="0"/>
        <w:ind w:left="709" w:hanging="709"/>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 xml:space="preserve">uvního vztahu se </w:t>
      </w:r>
      <w:r w:rsidR="00025E94">
        <w:rPr>
          <w:rFonts w:eastAsia="Calibri"/>
        </w:rPr>
        <w:t>Z</w:t>
      </w:r>
      <w:r w:rsidRPr="00D9782E">
        <w:rPr>
          <w:rFonts w:eastAsia="Calibri"/>
        </w:rPr>
        <w:t>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w:t>
      </w:r>
      <w:r w:rsidR="00AD3C68">
        <w:rPr>
          <w:rFonts w:eastAsia="Calibri"/>
        </w:rPr>
        <w:t xml:space="preserve"> a volném pohybu těchto údajů</w:t>
      </w:r>
      <w:r w:rsidR="006C04DF">
        <w:rPr>
          <w:rFonts w:eastAsia="Calibri"/>
        </w:rPr>
        <w:t xml:space="preserve"> (obecné nařízení o ochraně osobních údajů)</w:t>
      </w:r>
      <w:r w:rsidRPr="006C7697">
        <w:rPr>
          <w:rFonts w:eastAsia="Calibri"/>
        </w:rPr>
        <w:t xml:space="preserve">, které se na něj jako na </w:t>
      </w:r>
      <w:r w:rsidR="00025E94">
        <w:rPr>
          <w:rFonts w:eastAsia="Calibri"/>
        </w:rPr>
        <w:t>Z</w:t>
      </w:r>
      <w:r w:rsidRPr="006C7697">
        <w:rPr>
          <w:rFonts w:eastAsia="Calibri"/>
        </w:rPr>
        <w:t xml:space="preserve">hotovitele vztahují a plnění těchto povinností na vyžádání doložit </w:t>
      </w:r>
      <w:r w:rsidR="00025E94">
        <w:rPr>
          <w:rFonts w:eastAsia="Calibri"/>
        </w:rPr>
        <w:t>O</w:t>
      </w:r>
      <w:r w:rsidRPr="006C7697">
        <w:rPr>
          <w:rFonts w:eastAsia="Calibri"/>
        </w:rPr>
        <w:t>bjednateli.</w:t>
      </w:r>
    </w:p>
    <w:p w14:paraId="19C0E27C" w14:textId="77777777" w:rsidR="00A30631" w:rsidRDefault="00A30631" w:rsidP="00A30631">
      <w:pPr>
        <w:pStyle w:val="Nadpis2"/>
        <w:spacing w:before="0" w:line="240" w:lineRule="auto"/>
        <w:ind w:left="709" w:hanging="709"/>
      </w:pPr>
      <w:r w:rsidRPr="008D5FA0">
        <w:t>Sociálně a environmentálně odpovědné zadávání</w:t>
      </w:r>
      <w:r>
        <w:t>, inovace:</w:t>
      </w:r>
    </w:p>
    <w:p w14:paraId="17BD6BAB" w14:textId="56D0D50F" w:rsidR="00A30631" w:rsidRPr="00ED0187" w:rsidRDefault="00025E94" w:rsidP="00025E94">
      <w:pPr>
        <w:pStyle w:val="Nadpis3"/>
        <w:spacing w:before="0"/>
        <w:ind w:left="1418" w:hanging="709"/>
      </w:pPr>
      <w:bookmarkStart w:id="35" w:name="_Ref133933623"/>
      <w:r>
        <w:t>Zhotovi</w:t>
      </w:r>
      <w:r w:rsidR="00A30631">
        <w:t>tel</w:t>
      </w:r>
      <w:r w:rsidR="00A30631" w:rsidRPr="00ED0187">
        <w:t xml:space="preserve"> se zavazuje sjednat si s dalšími osobami, které se na jeho straně po</w:t>
      </w:r>
      <w:r w:rsidR="00F113BB">
        <w:t>d</w:t>
      </w:r>
      <w:r w:rsidR="00981FB3">
        <w:t>íle</w:t>
      </w:r>
      <w:r w:rsidR="00A30631" w:rsidRPr="00ED0187">
        <w:t xml:space="preserve">jí na </w:t>
      </w:r>
      <w:r w:rsidR="00A30631" w:rsidRPr="00A30631">
        <w:t xml:space="preserve">provádění </w:t>
      </w:r>
      <w:r w:rsidR="00981FB3">
        <w:t>Díla</w:t>
      </w:r>
      <w:r w:rsidR="00A30631" w:rsidRPr="00A30631">
        <w:t xml:space="preserve"> a jsou</w:t>
      </w:r>
      <w:r w:rsidR="00A30631" w:rsidRPr="00ED0187">
        <w:t xml:space="preserve"> podnikateli, stejnou nebo kratší dobu splatnosti daňových dokladů, jaká je sjednána v této Smlouvě.</w:t>
      </w:r>
      <w:bookmarkEnd w:id="35"/>
      <w:r w:rsidR="00A30631" w:rsidRPr="00ED0187">
        <w:t xml:space="preserve"> </w:t>
      </w:r>
    </w:p>
    <w:p w14:paraId="58D83093" w14:textId="688E7C53" w:rsidR="00A30631" w:rsidRPr="00ED0187" w:rsidRDefault="00025E94" w:rsidP="00025E94">
      <w:pPr>
        <w:pStyle w:val="Nadpis3"/>
        <w:spacing w:before="0"/>
        <w:ind w:left="1418" w:hanging="709"/>
      </w:pPr>
      <w:r>
        <w:t>Zhotovi</w:t>
      </w:r>
      <w:r w:rsidR="00A30631">
        <w:t>tel</w:t>
      </w:r>
      <w:r w:rsidR="00A30631" w:rsidRPr="00ED0187">
        <w:t xml:space="preserve"> se zavazuje na písemnou výzvu předložit Objednateli do sedmi</w:t>
      </w:r>
      <w:r w:rsidR="00AA58A0">
        <w:t xml:space="preserve"> (7)</w:t>
      </w:r>
      <w:r w:rsidR="00A30631" w:rsidRPr="00ED0187">
        <w:t xml:space="preserve"> dnů od doručení výzvy smluvní dokumentaci (včetně jejích případných změn) se smluvními partnery </w:t>
      </w:r>
      <w:r>
        <w:t>Zhotovi</w:t>
      </w:r>
      <w:r w:rsidR="00A30631">
        <w:t>tele</w:t>
      </w:r>
      <w:r w:rsidR="00A30631" w:rsidRPr="00ED0187">
        <w:t xml:space="preserve"> uvedenými ve výzvě Objednatele, ze kterých bude vyplývat splnění povinnosti </w:t>
      </w:r>
      <w:r>
        <w:t>Zhotovi</w:t>
      </w:r>
      <w:r w:rsidR="00A30631">
        <w:t>tele</w:t>
      </w:r>
      <w:r w:rsidR="00A30631" w:rsidRPr="00ED0187">
        <w:t xml:space="preserve"> dle předchozího odstavce </w:t>
      </w:r>
      <w:r>
        <w:t>7</w:t>
      </w:r>
      <w:r w:rsidR="00A30631">
        <w:t>.</w:t>
      </w:r>
      <w:r>
        <w:t>9</w:t>
      </w:r>
      <w:r w:rsidR="00A30631">
        <w:t xml:space="preserve">.1. </w:t>
      </w:r>
      <w:r w:rsidR="00A30631" w:rsidRPr="00ED0187">
        <w:t xml:space="preserve">Předkládaná smluvní dokumentace bude anonymizovaná tak, aby neobsahovala osobní údaje či obchodní tajemství </w:t>
      </w:r>
      <w:r>
        <w:t>Zhotovi</w:t>
      </w:r>
      <w:r w:rsidR="00A30631">
        <w:t>tele</w:t>
      </w:r>
      <w:r w:rsidR="00A30631" w:rsidRPr="00ED0187">
        <w:t xml:space="preserve"> či smluvních partnerů </w:t>
      </w:r>
      <w:r>
        <w:t>Zhotovi</w:t>
      </w:r>
      <w:r w:rsidR="00A30631">
        <w:t>tele</w:t>
      </w:r>
      <w:r w:rsidR="00A30631" w:rsidRPr="00ED0187">
        <w:t>; musí z ní však být vždy zřejmé splnění povinnosti dle odst</w:t>
      </w:r>
      <w:r w:rsidR="0037762E">
        <w:t xml:space="preserve">avce </w:t>
      </w:r>
      <w:r>
        <w:t>7</w:t>
      </w:r>
      <w:r w:rsidR="00A30631">
        <w:t>.</w:t>
      </w:r>
      <w:r>
        <w:t>9</w:t>
      </w:r>
      <w:r w:rsidR="00A30631">
        <w:t>.1</w:t>
      </w:r>
      <w:r w:rsidR="00A30631" w:rsidRPr="00ED0187">
        <w:t xml:space="preserve"> této Smlouvy. </w:t>
      </w:r>
    </w:p>
    <w:p w14:paraId="78CC4CBE" w14:textId="77777777" w:rsidR="00A30631" w:rsidRPr="00ED0187" w:rsidRDefault="00A30631" w:rsidP="00025E94">
      <w:pPr>
        <w:pStyle w:val="Nadpis3"/>
        <w:spacing w:before="0"/>
        <w:ind w:left="1418" w:hanging="709"/>
      </w:pPr>
      <w:r w:rsidRPr="00ED0187">
        <w:t>Porady a jednání budou probíhat primárně distančním způsobem (elektronicky, např. MS Teams, Google meet, atp.), pokud nebude nutné, aby byly spojeny s místním šetřením.</w:t>
      </w:r>
    </w:p>
    <w:p w14:paraId="50A910F4" w14:textId="02C8F5C2" w:rsidR="00A30631" w:rsidRDefault="00025E94" w:rsidP="00025E94">
      <w:pPr>
        <w:pStyle w:val="Nadpis3"/>
        <w:spacing w:before="0"/>
        <w:ind w:left="1418" w:hanging="709"/>
      </w:pPr>
      <w:r>
        <w:t>Zhotovi</w:t>
      </w:r>
      <w:r w:rsidR="00A30631">
        <w:t>tel</w:t>
      </w:r>
      <w:r w:rsidR="00A30631" w:rsidRPr="00ED0187">
        <w:t xml:space="preserve"> se zavazuje, </w:t>
      </w:r>
      <w:r w:rsidR="00A30631" w:rsidRPr="00A30631">
        <w:t xml:space="preserve">že v průběhu provádění </w:t>
      </w:r>
      <w:r w:rsidR="00981FB3">
        <w:t>Díla</w:t>
      </w:r>
      <w:r w:rsidR="00A30631" w:rsidRPr="00ED0187">
        <w:t xml:space="preserve"> umožní v souvislosti s</w:t>
      </w:r>
      <w:r w:rsidR="00B47CFA">
        <w:t> </w:t>
      </w:r>
      <w:r w:rsidR="00A30631">
        <w:t>p</w:t>
      </w:r>
      <w:r w:rsidR="00B47CFA">
        <w:t xml:space="preserve">rováděním </w:t>
      </w:r>
      <w:r w:rsidR="00981FB3">
        <w:t>Díla</w:t>
      </w:r>
      <w:r w:rsidR="00A30631" w:rsidRPr="00ED0187">
        <w:t xml:space="preserve"> provedení </w:t>
      </w:r>
      <w:r w:rsidR="00A30631" w:rsidRPr="001B166C">
        <w:t>studentských exkurzí, a to</w:t>
      </w:r>
      <w:r w:rsidR="00A30631" w:rsidRPr="00ED0187">
        <w:t xml:space="preserve"> v kancelářích </w:t>
      </w:r>
      <w:r>
        <w:t xml:space="preserve">Zhotovitele </w:t>
      </w:r>
      <w:r w:rsidR="00A30631" w:rsidRPr="00ED0187">
        <w:t xml:space="preserve">nebo při provádění </w:t>
      </w:r>
      <w:r w:rsidR="00A30631">
        <w:t>geotechnického průzkumu.</w:t>
      </w:r>
    </w:p>
    <w:p w14:paraId="69E03562" w14:textId="41ABF453" w:rsidR="00A30631" w:rsidRDefault="00A30631" w:rsidP="003F1618">
      <w:pPr>
        <w:pStyle w:val="Nadpis2"/>
        <w:spacing w:before="0"/>
        <w:ind w:left="709" w:hanging="709"/>
        <w:rPr>
          <w:rFonts w:eastAsia="Calibri"/>
        </w:rPr>
      </w:pPr>
      <w:r w:rsidRPr="006F40E4">
        <w:rPr>
          <w:rFonts w:eastAsia="Calibri"/>
        </w:rPr>
        <w:t xml:space="preserve">Veškerá práva a povinnosti vyplývající z této Smlouvy přecházejí, pokud to povaha těchto práv a povinností nevylučuje, na právní nástupce </w:t>
      </w:r>
      <w:r>
        <w:rPr>
          <w:rFonts w:eastAsia="Calibri"/>
        </w:rPr>
        <w:t>S</w:t>
      </w:r>
      <w:r w:rsidRPr="006F40E4">
        <w:rPr>
          <w:rFonts w:eastAsia="Calibri"/>
        </w:rPr>
        <w:t xml:space="preserve">mluvních stran. Při tom musí být dodržen </w:t>
      </w:r>
      <w:r w:rsidR="008A5620" w:rsidRPr="00F113BB">
        <w:rPr>
          <w:rFonts w:eastAsia="Calibri"/>
        </w:rPr>
        <w:t xml:space="preserve">ust. </w:t>
      </w:r>
      <w:r w:rsidRPr="00F113BB">
        <w:rPr>
          <w:rFonts w:eastAsia="Calibri"/>
        </w:rPr>
        <w:t>§ 222 odst. 10</w:t>
      </w:r>
      <w:r w:rsidR="00F113BB">
        <w:rPr>
          <w:rFonts w:eastAsia="Calibri"/>
        </w:rPr>
        <w:t xml:space="preserve"> </w:t>
      </w:r>
      <w:r w:rsidR="00025E94" w:rsidRPr="00F113BB">
        <w:rPr>
          <w:rFonts w:cs="Arial"/>
          <w:lang w:eastAsia="x-none"/>
        </w:rPr>
        <w:t>ZZVZ</w:t>
      </w:r>
      <w:r w:rsidRPr="00F113BB">
        <w:rPr>
          <w:rFonts w:eastAsia="Calibri"/>
        </w:rPr>
        <w:t>.</w:t>
      </w:r>
      <w:r w:rsidRPr="006F40E4">
        <w:rPr>
          <w:rFonts w:eastAsia="Calibri"/>
        </w:rPr>
        <w:t xml:space="preserve"> Žádná ze stran není oprávněna převést jakákoliv práva či povinnosti nebo jejich část na třetí osobu bez předchozího písemného souhlasu druhé </w:t>
      </w:r>
      <w:r w:rsidR="009952ED">
        <w:rPr>
          <w:rFonts w:eastAsia="Calibri"/>
        </w:rPr>
        <w:t>S</w:t>
      </w:r>
      <w:r w:rsidR="009952ED" w:rsidRPr="006F40E4">
        <w:rPr>
          <w:rFonts w:eastAsia="Calibri"/>
        </w:rPr>
        <w:t xml:space="preserve">mluvní </w:t>
      </w:r>
      <w:r w:rsidRPr="006F40E4">
        <w:rPr>
          <w:rFonts w:eastAsia="Calibri"/>
        </w:rPr>
        <w:t>strany.</w:t>
      </w:r>
    </w:p>
    <w:p w14:paraId="20DF0DF5" w14:textId="2E59002E" w:rsidR="003F1618" w:rsidRDefault="00060E78" w:rsidP="00060E78">
      <w:pPr>
        <w:pStyle w:val="Nadpis2"/>
        <w:ind w:left="709" w:hanging="709"/>
        <w:rPr>
          <w:rFonts w:eastAsia="Calibri"/>
        </w:rPr>
      </w:pPr>
      <w:r w:rsidRPr="00060E78">
        <w:rPr>
          <w:rFonts w:eastAsia="Calibri"/>
        </w:rPr>
        <w:t xml:space="preserve">Objednatel (pojistník) má pro Dílo uzavřeno kombinované pojištění, které kryje zájmy Objednatele (pojistníka) a všech účastníků podílejících se na projektování a provádění </w:t>
      </w:r>
      <w:r w:rsidRPr="00060E78">
        <w:rPr>
          <w:rFonts w:eastAsia="Calibri"/>
        </w:rPr>
        <w:lastRenderedPageBreak/>
        <w:t>Díla (spolupojistníků) na základě smluv uzavřených s Objednatelem, a to v rozsahu informačního přehledu, který je přílohou č. 6 Smlouvy. Všechny náklady, které Zhotoviteli vzniknou jeho účastí na likvidaci škodní události, jsou součástí ceny Díla. Pojistné platí Objednatel. Pro vyloučení všech pochybností Smluvní strany sjednávají, že pojistné za další pojištění Zhotovitele, jehož krytí bude odpovídat krytí poskytnutému Objednatelem (dvojité pojištění), nebude Objednatelem Zhotoviteli hrazeno. Zhotovitel prohlašuje, že pojistné za takováto pojištění není do ceny Díla zahrnuto.</w:t>
      </w:r>
    </w:p>
    <w:p w14:paraId="70273048" w14:textId="2768B15D" w:rsidR="00F82929" w:rsidRDefault="00F82929" w:rsidP="00F82929">
      <w:pPr>
        <w:pStyle w:val="Nadpis2"/>
        <w:ind w:left="709" w:hanging="709"/>
      </w:pPr>
      <w:r w:rsidRPr="00E052EB">
        <w:t xml:space="preserve">Smluvní strany výslovně, pro vyloučení pochybností, vylučují použití všech ustanovení </w:t>
      </w:r>
      <w:r w:rsidR="00CB0893">
        <w:t>O</w:t>
      </w:r>
      <w:r w:rsidR="00CB0893" w:rsidRPr="00E052EB">
        <w:t xml:space="preserve">bčanského </w:t>
      </w:r>
      <w:r w:rsidRPr="00E052EB">
        <w:t>zákoníku, která zakládají (samostatně nebo ve spojení s</w:t>
      </w:r>
      <w:r w:rsidR="00F113BB">
        <w:t> </w:t>
      </w:r>
      <w:r w:rsidR="00704E73">
        <w:t>ust</w:t>
      </w:r>
      <w:r w:rsidR="00F113BB">
        <w:t>.</w:t>
      </w:r>
      <w:r w:rsidRPr="00E052EB">
        <w:t xml:space="preserve"> §</w:t>
      </w:r>
      <w:r>
        <w:t> </w:t>
      </w:r>
      <w:r w:rsidRPr="00E052EB">
        <w:t>4 odst.</w:t>
      </w:r>
      <w:r>
        <w:t> </w:t>
      </w:r>
      <w:r w:rsidRPr="00E052EB">
        <w:t xml:space="preserve">2 </w:t>
      </w:r>
      <w:r w:rsidR="00704E73">
        <w:t>O</w:t>
      </w:r>
      <w:r w:rsidR="00704E73" w:rsidRPr="00E052EB">
        <w:t xml:space="preserve">bčanského </w:t>
      </w:r>
      <w:r w:rsidRPr="00E052EB">
        <w:t xml:space="preserve">zákoníku) výluku z odpovědnosti Zhotovitele či nemožnost pro Objednatele uplatnit práva z vad </w:t>
      </w:r>
      <w:r w:rsidR="00981FB3">
        <w:t>Díla</w:t>
      </w:r>
      <w:r w:rsidR="00770D6D" w:rsidRPr="00E052EB">
        <w:t xml:space="preserve"> </w:t>
      </w:r>
      <w:r w:rsidRPr="00E052EB">
        <w:t xml:space="preserve">pro skutečnosti jiné, než které jsou uvedeny ve Smlouvě. </w:t>
      </w:r>
      <w:r w:rsidR="008A5620" w:rsidRPr="00E052EB">
        <w:t>Ust</w:t>
      </w:r>
      <w:r w:rsidR="008A5620">
        <w:t>.</w:t>
      </w:r>
      <w:r w:rsidR="008A5620" w:rsidRPr="00E052EB">
        <w:t xml:space="preserve"> </w:t>
      </w:r>
      <w:r w:rsidRPr="00E052EB">
        <w:t>§</w:t>
      </w:r>
      <w:r>
        <w:t> </w:t>
      </w:r>
      <w:r w:rsidRPr="00E052EB">
        <w:t>1917, §</w:t>
      </w:r>
      <w:r>
        <w:t> </w:t>
      </w:r>
      <w:r w:rsidRPr="00E052EB">
        <w:t>1920, §</w:t>
      </w:r>
      <w:r>
        <w:t> </w:t>
      </w:r>
      <w:r w:rsidRPr="00E052EB">
        <w:t>1921, §</w:t>
      </w:r>
      <w:r>
        <w:t> </w:t>
      </w:r>
      <w:r w:rsidRPr="00E052EB">
        <w:t>1922, §</w:t>
      </w:r>
      <w:r>
        <w:t> </w:t>
      </w:r>
      <w:r w:rsidRPr="00E052EB">
        <w:t>1923, §</w:t>
      </w:r>
      <w:r>
        <w:t> </w:t>
      </w:r>
      <w:r w:rsidRPr="00E052EB">
        <w:t>1925, §</w:t>
      </w:r>
      <w:r>
        <w:t> </w:t>
      </w:r>
      <w:r w:rsidRPr="00E052EB">
        <w:t>2101 až §</w:t>
      </w:r>
      <w:r>
        <w:t> </w:t>
      </w:r>
      <w:r w:rsidRPr="00E052EB">
        <w:t>2104, §</w:t>
      </w:r>
      <w:r>
        <w:t> </w:t>
      </w:r>
      <w:r w:rsidRPr="00E052EB">
        <w:t>2106, §</w:t>
      </w:r>
      <w:r>
        <w:t> </w:t>
      </w:r>
      <w:r w:rsidRPr="00E052EB">
        <w:t>2107, §</w:t>
      </w:r>
      <w:r>
        <w:t> </w:t>
      </w:r>
      <w:r w:rsidRPr="00E052EB">
        <w:t>2110, §</w:t>
      </w:r>
      <w:r>
        <w:t> </w:t>
      </w:r>
      <w:r w:rsidRPr="00E052EB">
        <w:t>2111 a §</w:t>
      </w:r>
      <w:r>
        <w:t> </w:t>
      </w:r>
      <w:r w:rsidRPr="00E052EB">
        <w:t>2112, §</w:t>
      </w:r>
      <w:r>
        <w:t> </w:t>
      </w:r>
      <w:r w:rsidRPr="00E052EB">
        <w:t>2595 a §</w:t>
      </w:r>
      <w:r>
        <w:t> </w:t>
      </w:r>
      <w:r w:rsidRPr="00E052EB">
        <w:t xml:space="preserve">2618 </w:t>
      </w:r>
      <w:r w:rsidR="00D10E08">
        <w:t>O</w:t>
      </w:r>
      <w:r w:rsidR="00D10E08" w:rsidRPr="00E052EB">
        <w:t xml:space="preserve">bčanského </w:t>
      </w:r>
      <w:r w:rsidRPr="00E052EB">
        <w:t>zákoníku se nepoužijí a nahrazují se ujednáními Smlouvy a Obchodních podmínek.</w:t>
      </w:r>
    </w:p>
    <w:p w14:paraId="618A5801" w14:textId="77777777" w:rsidR="009760AF" w:rsidRDefault="009760AF" w:rsidP="009760AF">
      <w:pPr>
        <w:suppressAutoHyphens/>
        <w:spacing w:line="240" w:lineRule="auto"/>
        <w:ind w:left="567"/>
        <w:jc w:val="left"/>
        <w:outlineLvl w:val="0"/>
        <w:rPr>
          <w:rFonts w:asciiTheme="majorHAnsi" w:eastAsia="Times New Roman" w:hAnsiTheme="majorHAnsi" w:cstheme="majorBidi"/>
          <w:b/>
          <w:spacing w:val="-6"/>
          <w:lang w:eastAsia="cs-CZ"/>
        </w:rPr>
      </w:pPr>
    </w:p>
    <w:p w14:paraId="0B874CE6" w14:textId="02430E5B" w:rsidR="00EA2C61" w:rsidRPr="00EA2C61" w:rsidRDefault="00EA2C61" w:rsidP="00EF7369">
      <w:pPr>
        <w:numPr>
          <w:ilvl w:val="0"/>
          <w:numId w:val="6"/>
        </w:numPr>
        <w:suppressAutoHyphens/>
        <w:spacing w:line="240" w:lineRule="auto"/>
        <w:jc w:val="left"/>
        <w:outlineLvl w:val="0"/>
        <w:rPr>
          <w:rFonts w:asciiTheme="majorHAnsi" w:eastAsia="Times New Roman" w:hAnsiTheme="majorHAnsi" w:cstheme="majorBidi"/>
          <w:b/>
          <w:spacing w:val="-6"/>
          <w:lang w:eastAsia="cs-CZ"/>
        </w:rPr>
      </w:pPr>
      <w:r w:rsidRPr="00EA2C61">
        <w:rPr>
          <w:rFonts w:asciiTheme="majorHAnsi" w:eastAsia="Times New Roman" w:hAnsiTheme="majorHAnsi" w:cstheme="majorBidi"/>
          <w:b/>
          <w:spacing w:val="-6"/>
          <w:lang w:eastAsia="cs-CZ"/>
        </w:rPr>
        <w:t xml:space="preserve">Záruka za provedení </w:t>
      </w:r>
      <w:r w:rsidR="00981FB3">
        <w:rPr>
          <w:rFonts w:asciiTheme="majorHAnsi" w:eastAsia="Times New Roman" w:hAnsiTheme="majorHAnsi" w:cstheme="majorBidi"/>
          <w:b/>
          <w:spacing w:val="-6"/>
          <w:lang w:eastAsia="cs-CZ"/>
        </w:rPr>
        <w:t>Díla</w:t>
      </w:r>
    </w:p>
    <w:p w14:paraId="609DCF7F" w14:textId="319D8DE5" w:rsidR="00EA2C61" w:rsidRPr="00EA2C61" w:rsidRDefault="00EA2C61" w:rsidP="00025E94">
      <w:pPr>
        <w:autoSpaceDE w:val="0"/>
        <w:autoSpaceDN w:val="0"/>
        <w:adjustRightInd w:val="0"/>
        <w:spacing w:before="0"/>
        <w:ind w:left="709" w:hanging="709"/>
        <w:rPr>
          <w:rFonts w:ascii="Verdana" w:hAnsi="Verdana" w:cs="Verdana"/>
        </w:rPr>
      </w:pPr>
      <w:r w:rsidRPr="00EA2C61">
        <w:rPr>
          <w:rFonts w:ascii="Verdana" w:hAnsi="Verdana" w:cs="Verdana"/>
          <w:color w:val="000000"/>
        </w:rPr>
        <w:t xml:space="preserve">8.1 </w:t>
      </w:r>
      <w:r w:rsidRPr="00EA2C61">
        <w:rPr>
          <w:rFonts w:ascii="Verdana" w:hAnsi="Verdana" w:cs="Verdana"/>
          <w:color w:val="000000"/>
        </w:rPr>
        <w:tab/>
      </w:r>
      <w:r>
        <w:rPr>
          <w:rFonts w:ascii="Verdana" w:hAnsi="Verdana" w:cs="Verdana"/>
          <w:color w:val="000000"/>
        </w:rPr>
        <w:t>Zhotovite</w:t>
      </w:r>
      <w:r w:rsidRPr="00EA2C61">
        <w:rPr>
          <w:rFonts w:ascii="Verdana" w:hAnsi="Verdana" w:cs="Verdana"/>
          <w:color w:val="000000"/>
        </w:rPr>
        <w:t xml:space="preserve">l předal Objednateli </w:t>
      </w:r>
      <w:r w:rsidR="00F54A4F">
        <w:rPr>
          <w:rFonts w:ascii="Verdana" w:hAnsi="Verdana" w:cs="Verdana"/>
          <w:color w:val="000000"/>
        </w:rPr>
        <w:t>b</w:t>
      </w:r>
      <w:r w:rsidR="00F54A4F" w:rsidRPr="00EA2C61">
        <w:rPr>
          <w:rFonts w:ascii="Verdana" w:hAnsi="Verdana" w:cs="Verdana"/>
          <w:color w:val="000000"/>
        </w:rPr>
        <w:t xml:space="preserve">ankovní </w:t>
      </w:r>
      <w:r w:rsidRPr="00EA2C61">
        <w:rPr>
          <w:rFonts w:ascii="Verdana" w:hAnsi="Verdana" w:cs="Verdana"/>
          <w:color w:val="000000"/>
        </w:rPr>
        <w:t xml:space="preserve">záruku za provedení </w:t>
      </w:r>
      <w:r w:rsidR="00981FB3">
        <w:rPr>
          <w:rFonts w:ascii="Verdana" w:hAnsi="Verdana" w:cs="Verdana"/>
          <w:color w:val="000000"/>
        </w:rPr>
        <w:t>Díla</w:t>
      </w:r>
      <w:r w:rsidRPr="00EA2C61">
        <w:rPr>
          <w:rFonts w:ascii="Verdana" w:hAnsi="Verdana" w:cs="Verdana"/>
          <w:color w:val="000000"/>
        </w:rPr>
        <w:t xml:space="preserve"> nebo </w:t>
      </w:r>
      <w:r w:rsidR="00F54A4F">
        <w:rPr>
          <w:rFonts w:ascii="Verdana" w:hAnsi="Verdana" w:cs="Verdana"/>
          <w:color w:val="000000"/>
        </w:rPr>
        <w:t>p</w:t>
      </w:r>
      <w:r w:rsidR="00F54A4F" w:rsidRPr="00EA2C61">
        <w:rPr>
          <w:rFonts w:ascii="Verdana" w:hAnsi="Verdana" w:cs="Verdana"/>
          <w:color w:val="000000"/>
        </w:rPr>
        <w:t xml:space="preserve">ojistnou </w:t>
      </w:r>
      <w:r w:rsidRPr="00EA2C61">
        <w:rPr>
          <w:rFonts w:ascii="Verdana" w:hAnsi="Verdana" w:cs="Verdana"/>
          <w:color w:val="000000"/>
        </w:rPr>
        <w:t xml:space="preserve">záruku za provedení </w:t>
      </w:r>
      <w:r w:rsidR="00981FB3">
        <w:rPr>
          <w:rFonts w:ascii="Verdana" w:hAnsi="Verdana" w:cs="Verdana"/>
          <w:color w:val="000000"/>
        </w:rPr>
        <w:t>Díla</w:t>
      </w:r>
      <w:r w:rsidRPr="00EA2C61">
        <w:rPr>
          <w:rFonts w:ascii="Verdana" w:hAnsi="Verdana" w:cs="Verdana"/>
          <w:color w:val="000000"/>
        </w:rPr>
        <w:t xml:space="preserve"> (dále v tomto článku obě též jen jako „</w:t>
      </w:r>
      <w:r w:rsidRPr="00A75620">
        <w:rPr>
          <w:rFonts w:ascii="Verdana" w:hAnsi="Verdana" w:cs="Verdana"/>
          <w:b/>
          <w:color w:val="000000"/>
        </w:rPr>
        <w:t>Záruka</w:t>
      </w:r>
      <w:r w:rsidRPr="00EA2C61">
        <w:rPr>
          <w:rFonts w:ascii="Verdana" w:hAnsi="Verdana" w:cs="Verdana"/>
          <w:color w:val="000000"/>
        </w:rPr>
        <w:t xml:space="preserve">“) před uzavřením Smlouvy v souladu s podmínkami stanovenými Objednatelem v Pokynech pro dodavatele. Záruka </w:t>
      </w:r>
      <w:r w:rsidRPr="00EA2C61">
        <w:rPr>
          <w:rFonts w:ascii="Verdana" w:hAnsi="Verdana" w:cs="Verdana"/>
        </w:rPr>
        <w:t xml:space="preserve">bude zajišťovat dodržení smluvních podmínek, kvality a termínů provedení </w:t>
      </w:r>
      <w:r w:rsidR="00981FB3">
        <w:rPr>
          <w:rFonts w:ascii="Verdana" w:hAnsi="Verdana" w:cs="Verdana"/>
        </w:rPr>
        <w:t>Díla</w:t>
      </w:r>
      <w:r w:rsidRPr="00EA2C61">
        <w:rPr>
          <w:rFonts w:ascii="Verdana" w:hAnsi="Verdana" w:cs="Verdana"/>
        </w:rPr>
        <w:t xml:space="preserve">. Záruka bude Objednatelem použita jako kompenzace nároků, které by vznikly nedodržením povinností </w:t>
      </w:r>
      <w:r>
        <w:rPr>
          <w:rFonts w:ascii="Verdana" w:hAnsi="Verdana" w:cs="Verdana"/>
        </w:rPr>
        <w:t>Zhotovi</w:t>
      </w:r>
      <w:r w:rsidRPr="00EA2C61">
        <w:rPr>
          <w:rFonts w:ascii="Verdana" w:hAnsi="Verdana" w:cs="Verdana"/>
        </w:rPr>
        <w:t xml:space="preserve">tele vyplývajících ze Smlouvy. </w:t>
      </w:r>
    </w:p>
    <w:p w14:paraId="212E37F6" w14:textId="70FB5D12" w:rsidR="00EA2C61" w:rsidRPr="00EA2C61" w:rsidRDefault="00EA2C61" w:rsidP="00025E94">
      <w:pPr>
        <w:autoSpaceDE w:val="0"/>
        <w:autoSpaceDN w:val="0"/>
        <w:adjustRightInd w:val="0"/>
        <w:spacing w:before="0"/>
        <w:ind w:left="709" w:hanging="709"/>
        <w:rPr>
          <w:rFonts w:ascii="Verdana" w:hAnsi="Verdana" w:cs="Verdana"/>
        </w:rPr>
      </w:pPr>
      <w:r w:rsidRPr="00EA2C61">
        <w:rPr>
          <w:rFonts w:ascii="Verdana" w:hAnsi="Verdana" w:cs="Verdana"/>
        </w:rPr>
        <w:t xml:space="preserve">8.2 </w:t>
      </w:r>
      <w:r w:rsidRPr="00EA2C61">
        <w:rPr>
          <w:rFonts w:ascii="Verdana" w:hAnsi="Verdana" w:cs="Verdana"/>
        </w:rPr>
        <w:tab/>
        <w:t xml:space="preserve">Objednatel je oprávněn využít prostředků Záruky ve výši, která odpovídá výši splatné částky smluvní pokuty, jakéhokoli neuspokojeného dluhu </w:t>
      </w:r>
      <w:r>
        <w:rPr>
          <w:rFonts w:ascii="Verdana" w:hAnsi="Verdana" w:cs="Verdana"/>
        </w:rPr>
        <w:t>Zhotovi</w:t>
      </w:r>
      <w:r w:rsidRPr="00EA2C61">
        <w:rPr>
          <w:rFonts w:ascii="Verdana" w:hAnsi="Verdana" w:cs="Verdana"/>
        </w:rPr>
        <w:t xml:space="preserve">tele vůči Objednateli, nákladů nezbytných k odstranění vad </w:t>
      </w:r>
      <w:r w:rsidR="00981FB3">
        <w:rPr>
          <w:rFonts w:ascii="Verdana" w:hAnsi="Verdana" w:cs="Verdana"/>
        </w:rPr>
        <w:t>Díla</w:t>
      </w:r>
      <w:r w:rsidRPr="00EA2C61">
        <w:rPr>
          <w:rFonts w:ascii="Verdana" w:hAnsi="Verdana" w:cs="Verdana"/>
        </w:rPr>
        <w:t xml:space="preserve"> či případného nároku na slevu z Ceny </w:t>
      </w:r>
      <w:r w:rsidR="00981FB3">
        <w:rPr>
          <w:rFonts w:ascii="Verdana" w:hAnsi="Verdana" w:cs="Verdana"/>
        </w:rPr>
        <w:t>Díla</w:t>
      </w:r>
      <w:r w:rsidRPr="00EA2C61">
        <w:rPr>
          <w:rFonts w:ascii="Verdana" w:hAnsi="Verdana" w:cs="Verdana"/>
        </w:rPr>
        <w:t xml:space="preserve">, škod způsobených plněním </w:t>
      </w:r>
      <w:r>
        <w:rPr>
          <w:rFonts w:ascii="Verdana" w:hAnsi="Verdana" w:cs="Verdana"/>
        </w:rPr>
        <w:t>Zhotovi</w:t>
      </w:r>
      <w:r w:rsidRPr="00EA2C61">
        <w:rPr>
          <w:rFonts w:ascii="Verdana" w:hAnsi="Verdana" w:cs="Verdana"/>
        </w:rPr>
        <w:t xml:space="preserve">tele v rozporu se Smlouvou, nebo jakékoli částce, která podle mínění Objednatele odpovídá náhradě vadného plnění </w:t>
      </w:r>
      <w:r>
        <w:rPr>
          <w:rFonts w:ascii="Verdana" w:hAnsi="Verdana" w:cs="Verdana"/>
        </w:rPr>
        <w:t>Zhotovi</w:t>
      </w:r>
      <w:r w:rsidRPr="00EA2C61">
        <w:rPr>
          <w:rFonts w:ascii="Verdana" w:hAnsi="Verdana" w:cs="Verdana"/>
        </w:rPr>
        <w:t xml:space="preserve">tele. </w:t>
      </w:r>
    </w:p>
    <w:p w14:paraId="05259417" w14:textId="77777777" w:rsidR="00EA2C61" w:rsidRPr="00EA2C61" w:rsidRDefault="00EA2C61" w:rsidP="00025E94">
      <w:pPr>
        <w:autoSpaceDE w:val="0"/>
        <w:autoSpaceDN w:val="0"/>
        <w:adjustRightInd w:val="0"/>
        <w:spacing w:before="0"/>
        <w:ind w:left="709" w:hanging="709"/>
        <w:rPr>
          <w:rFonts w:ascii="Verdana" w:hAnsi="Verdana" w:cs="Verdana"/>
        </w:rPr>
      </w:pPr>
      <w:r w:rsidRPr="00EA2C61">
        <w:rPr>
          <w:rFonts w:ascii="Verdana" w:hAnsi="Verdana" w:cs="Verdana"/>
        </w:rPr>
        <w:t xml:space="preserve">8.3 </w:t>
      </w:r>
      <w:r w:rsidRPr="00EA2C61">
        <w:rPr>
          <w:rFonts w:ascii="Verdana" w:hAnsi="Verdana" w:cs="Verdana"/>
        </w:rPr>
        <w:tab/>
        <w:t xml:space="preserve">Záruka musí splňovat tyto podmínky: </w:t>
      </w:r>
    </w:p>
    <w:p w14:paraId="0DAEE0EB" w14:textId="77777777" w:rsidR="00EA2C61" w:rsidRPr="00EA2C61" w:rsidRDefault="00EA2C61" w:rsidP="00EF7369">
      <w:pPr>
        <w:numPr>
          <w:ilvl w:val="0"/>
          <w:numId w:val="8"/>
        </w:numPr>
        <w:autoSpaceDE w:val="0"/>
        <w:autoSpaceDN w:val="0"/>
        <w:adjustRightInd w:val="0"/>
        <w:spacing w:before="0"/>
        <w:ind w:left="1134" w:hanging="283"/>
        <w:rPr>
          <w:rFonts w:ascii="Verdana" w:hAnsi="Verdana" w:cs="Verdana"/>
          <w:color w:val="000000"/>
        </w:rPr>
      </w:pPr>
      <w:r w:rsidRPr="00EA2C61">
        <w:rPr>
          <w:rFonts w:ascii="Verdana" w:hAnsi="Verdana" w:cs="Verdana"/>
          <w:color w:val="000000"/>
        </w:rPr>
        <w:t xml:space="preserve">a) Záruka musí být vystavena jako neodvolatelná a bezpodmínečná, přičemž výstavce se zaváže k plnění bez námitek a na základě první výzvy oprávněného, </w:t>
      </w:r>
    </w:p>
    <w:p w14:paraId="08F75172" w14:textId="520A3E46" w:rsidR="00EA2C61" w:rsidRDefault="00EA2C61" w:rsidP="00EF7369">
      <w:pPr>
        <w:numPr>
          <w:ilvl w:val="0"/>
          <w:numId w:val="8"/>
        </w:numPr>
        <w:autoSpaceDE w:val="0"/>
        <w:autoSpaceDN w:val="0"/>
        <w:adjustRightInd w:val="0"/>
        <w:spacing w:before="0"/>
        <w:ind w:left="1134" w:hanging="283"/>
        <w:rPr>
          <w:rFonts w:ascii="Verdana" w:hAnsi="Verdana" w:cs="Verdana"/>
          <w:color w:val="000000"/>
        </w:rPr>
      </w:pPr>
      <w:r w:rsidRPr="00EA2C61">
        <w:rPr>
          <w:rFonts w:ascii="Verdana" w:hAnsi="Verdana" w:cs="Verdana"/>
          <w:color w:val="000000"/>
        </w:rPr>
        <w:t xml:space="preserve">b) Záruka bude platná a vymahatelná nejméně po dobu provádění </w:t>
      </w:r>
      <w:r w:rsidR="00981FB3">
        <w:rPr>
          <w:rFonts w:ascii="Verdana" w:hAnsi="Verdana" w:cs="Verdana"/>
          <w:color w:val="000000"/>
        </w:rPr>
        <w:t>Díla</w:t>
      </w:r>
      <w:r w:rsidRPr="00EA2C61">
        <w:rPr>
          <w:rFonts w:ascii="Verdana" w:hAnsi="Verdana" w:cs="Verdana"/>
          <w:color w:val="000000"/>
        </w:rPr>
        <w:t xml:space="preserve"> stanovenou ve Smlouvě a dále minimálně 2 měsíce po předání a převzetí </w:t>
      </w:r>
      <w:r w:rsidR="00981FB3">
        <w:rPr>
          <w:rFonts w:ascii="Verdana" w:hAnsi="Verdana" w:cs="Verdana"/>
          <w:color w:val="000000"/>
        </w:rPr>
        <w:t>Díla</w:t>
      </w:r>
      <w:r w:rsidRPr="00EA2C61">
        <w:rPr>
          <w:rFonts w:ascii="Verdana" w:hAnsi="Verdana" w:cs="Verdana"/>
          <w:color w:val="000000"/>
        </w:rPr>
        <w:t xml:space="preserve">, </w:t>
      </w:r>
    </w:p>
    <w:p w14:paraId="6E03F458" w14:textId="3DE66629" w:rsidR="00F90670" w:rsidRDefault="00F90670" w:rsidP="00EF7369">
      <w:pPr>
        <w:numPr>
          <w:ilvl w:val="0"/>
          <w:numId w:val="8"/>
        </w:numPr>
        <w:autoSpaceDE w:val="0"/>
        <w:autoSpaceDN w:val="0"/>
        <w:adjustRightInd w:val="0"/>
        <w:spacing w:before="0"/>
        <w:ind w:left="1134" w:hanging="283"/>
        <w:rPr>
          <w:rFonts w:ascii="Verdana" w:hAnsi="Verdana" w:cs="Verdana"/>
          <w:color w:val="000000"/>
        </w:rPr>
      </w:pPr>
      <w:r>
        <w:rPr>
          <w:rFonts w:ascii="Verdana" w:hAnsi="Verdana" w:cs="Verdana"/>
          <w:color w:val="000000"/>
        </w:rPr>
        <w:t xml:space="preserve">c) </w:t>
      </w:r>
      <w:r w:rsidRPr="00F90670">
        <w:rPr>
          <w:rFonts w:ascii="Verdana" w:hAnsi="Verdana" w:cs="Verdana"/>
          <w:color w:val="000000"/>
        </w:rPr>
        <w:t xml:space="preserve">Záruka musí být dále platná a vymahatelná, dokud Objednatel neobdrží záruku za odstranění vad podle článku </w:t>
      </w:r>
      <w:r>
        <w:rPr>
          <w:rFonts w:ascii="Verdana" w:hAnsi="Verdana" w:cs="Verdana"/>
          <w:color w:val="000000"/>
        </w:rPr>
        <w:t>3.3 až 3.8 této Smlouvy</w:t>
      </w:r>
      <w:r w:rsidRPr="00F90670">
        <w:rPr>
          <w:rFonts w:ascii="Verdana" w:hAnsi="Verdana" w:cs="Verdana"/>
          <w:color w:val="000000"/>
        </w:rPr>
        <w:t>.</w:t>
      </w:r>
    </w:p>
    <w:p w14:paraId="12FC2D20" w14:textId="31726C49" w:rsidR="00EA2C61" w:rsidRPr="00EA2C61" w:rsidRDefault="00EA2C61" w:rsidP="00025E94">
      <w:pPr>
        <w:autoSpaceDE w:val="0"/>
        <w:autoSpaceDN w:val="0"/>
        <w:adjustRightInd w:val="0"/>
        <w:spacing w:before="0"/>
        <w:ind w:left="709" w:hanging="709"/>
        <w:rPr>
          <w:rFonts w:ascii="Verdana" w:hAnsi="Verdana" w:cs="Verdana"/>
          <w:color w:val="000000"/>
        </w:rPr>
      </w:pPr>
      <w:r w:rsidRPr="00EA2C61">
        <w:rPr>
          <w:rFonts w:ascii="Verdana" w:hAnsi="Verdana" w:cs="Verdana"/>
          <w:color w:val="000000"/>
        </w:rPr>
        <w:t>8.4</w:t>
      </w:r>
      <w:r w:rsidRPr="00EA2C61">
        <w:rPr>
          <w:rFonts w:ascii="Verdana" w:hAnsi="Verdana" w:cs="Verdana"/>
          <w:color w:val="000000"/>
        </w:rPr>
        <w:tab/>
        <w:t xml:space="preserve">Právo uhradit ze Záruky své nároky dle </w:t>
      </w:r>
      <w:r w:rsidR="00F90670">
        <w:rPr>
          <w:rFonts w:ascii="Verdana" w:hAnsi="Verdana" w:cs="Verdana"/>
          <w:color w:val="000000"/>
        </w:rPr>
        <w:t>článku</w:t>
      </w:r>
      <w:r w:rsidRPr="00EA2C61">
        <w:rPr>
          <w:rFonts w:ascii="Verdana" w:hAnsi="Verdana" w:cs="Verdana"/>
          <w:color w:val="000000"/>
        </w:rPr>
        <w:t xml:space="preserve"> 8.2</w:t>
      </w:r>
      <w:r w:rsidR="0013583B">
        <w:rPr>
          <w:rFonts w:ascii="Verdana" w:hAnsi="Verdana" w:cs="Verdana"/>
          <w:color w:val="000000"/>
        </w:rPr>
        <w:t xml:space="preserve"> této Smlouvy</w:t>
      </w:r>
      <w:r w:rsidRPr="00EA2C61">
        <w:rPr>
          <w:rFonts w:ascii="Verdana" w:hAnsi="Verdana" w:cs="Verdana"/>
          <w:color w:val="000000"/>
        </w:rPr>
        <w:t xml:space="preserve"> bude Objednatel oprávněn uplatnit v případech, pokud: </w:t>
      </w:r>
    </w:p>
    <w:p w14:paraId="6F5BECA1" w14:textId="3FEFC3CD" w:rsidR="00EA2C61" w:rsidRPr="00EA2C61" w:rsidRDefault="00EA2C61" w:rsidP="00EF7369">
      <w:pPr>
        <w:numPr>
          <w:ilvl w:val="0"/>
          <w:numId w:val="9"/>
        </w:numPr>
        <w:autoSpaceDE w:val="0"/>
        <w:autoSpaceDN w:val="0"/>
        <w:adjustRightInd w:val="0"/>
        <w:spacing w:before="0"/>
        <w:ind w:left="1134" w:hanging="283"/>
        <w:rPr>
          <w:rFonts w:ascii="Verdana" w:hAnsi="Verdana" w:cs="Verdana"/>
          <w:color w:val="000000"/>
        </w:rPr>
      </w:pPr>
      <w:r w:rsidRPr="00EA2C61">
        <w:rPr>
          <w:rFonts w:ascii="Verdana" w:hAnsi="Verdana" w:cs="Verdana"/>
          <w:color w:val="000000"/>
        </w:rPr>
        <w:t xml:space="preserve">a) </w:t>
      </w:r>
      <w:r>
        <w:rPr>
          <w:rFonts w:ascii="Verdana" w:hAnsi="Verdana" w:cs="Verdana"/>
          <w:color w:val="000000"/>
        </w:rPr>
        <w:t>Zhotovi</w:t>
      </w:r>
      <w:r w:rsidRPr="00EA2C61">
        <w:rPr>
          <w:rFonts w:ascii="Verdana" w:hAnsi="Verdana" w:cs="Verdana"/>
          <w:color w:val="000000"/>
        </w:rPr>
        <w:t xml:space="preserve">tel neprovádí </w:t>
      </w:r>
      <w:r w:rsidR="00981FB3">
        <w:rPr>
          <w:rFonts w:ascii="Verdana" w:hAnsi="Verdana" w:cs="Verdana"/>
          <w:color w:val="000000"/>
        </w:rPr>
        <w:t>Dílo</w:t>
      </w:r>
      <w:r w:rsidRPr="00EA2C61">
        <w:rPr>
          <w:rFonts w:ascii="Verdana" w:hAnsi="Verdana" w:cs="Verdana"/>
          <w:color w:val="000000"/>
        </w:rPr>
        <w:t xml:space="preserve"> v souladu s podmínkami uzavřené Smlouvy či nesplnil své povinnosti vyplývající ze Smlouvy; nebo </w:t>
      </w:r>
    </w:p>
    <w:p w14:paraId="3491CBAF" w14:textId="77954600" w:rsidR="00EA2C61" w:rsidRPr="00EA2C61" w:rsidRDefault="00EA2C61" w:rsidP="00EF7369">
      <w:pPr>
        <w:numPr>
          <w:ilvl w:val="0"/>
          <w:numId w:val="9"/>
        </w:numPr>
        <w:autoSpaceDE w:val="0"/>
        <w:autoSpaceDN w:val="0"/>
        <w:adjustRightInd w:val="0"/>
        <w:spacing w:before="0"/>
        <w:ind w:left="1134" w:hanging="283"/>
        <w:rPr>
          <w:rFonts w:ascii="Verdana" w:hAnsi="Verdana" w:cs="Verdana"/>
          <w:color w:val="000000"/>
        </w:rPr>
      </w:pPr>
      <w:r w:rsidRPr="00EA2C61">
        <w:rPr>
          <w:rFonts w:ascii="Verdana" w:hAnsi="Verdana" w:cs="Verdana"/>
          <w:color w:val="000000"/>
        </w:rPr>
        <w:t xml:space="preserve">b) Objednatel odstoupí od Smlouvy z důvodů na straně </w:t>
      </w:r>
      <w:r w:rsidR="00EC586F">
        <w:rPr>
          <w:rFonts w:ascii="Verdana" w:hAnsi="Verdana" w:cs="Verdana"/>
          <w:color w:val="000000"/>
        </w:rPr>
        <w:t>Zhotovi</w:t>
      </w:r>
      <w:r w:rsidRPr="00EA2C61">
        <w:rPr>
          <w:rFonts w:ascii="Verdana" w:hAnsi="Verdana" w:cs="Verdana"/>
          <w:color w:val="000000"/>
        </w:rPr>
        <w:t xml:space="preserve">tele; nebo </w:t>
      </w:r>
    </w:p>
    <w:p w14:paraId="583FC154" w14:textId="35410F57" w:rsidR="00EA2C61" w:rsidRPr="00EA2C61" w:rsidRDefault="00EA2C61" w:rsidP="00EF7369">
      <w:pPr>
        <w:numPr>
          <w:ilvl w:val="0"/>
          <w:numId w:val="9"/>
        </w:numPr>
        <w:autoSpaceDE w:val="0"/>
        <w:autoSpaceDN w:val="0"/>
        <w:adjustRightInd w:val="0"/>
        <w:spacing w:before="0"/>
        <w:ind w:left="1134" w:hanging="283"/>
        <w:rPr>
          <w:rFonts w:ascii="Verdana" w:hAnsi="Verdana" w:cs="Verdana"/>
          <w:color w:val="000000"/>
        </w:rPr>
      </w:pPr>
      <w:r w:rsidRPr="00EA2C61">
        <w:rPr>
          <w:rFonts w:ascii="Verdana" w:hAnsi="Verdana" w:cs="Verdana"/>
          <w:color w:val="000000"/>
        </w:rPr>
        <w:t xml:space="preserve">c) </w:t>
      </w:r>
      <w:r w:rsidR="00EC586F">
        <w:rPr>
          <w:rFonts w:ascii="Verdana" w:hAnsi="Verdana" w:cs="Verdana"/>
          <w:color w:val="000000"/>
        </w:rPr>
        <w:t>Zhotovitel</w:t>
      </w:r>
      <w:r w:rsidRPr="00EA2C61">
        <w:rPr>
          <w:rFonts w:ascii="Verdana" w:hAnsi="Verdana" w:cs="Verdana"/>
          <w:color w:val="000000"/>
        </w:rPr>
        <w:t xml:space="preserve"> neuhradí Objednateli způsobenou škodu či smluvní pokutu, k níž je podle Smlouvy povinen a která vůči němu byla Objednatelem uplatněna; nebo </w:t>
      </w:r>
    </w:p>
    <w:p w14:paraId="20E89BAB" w14:textId="7A20EC9A" w:rsidR="00EA2C61" w:rsidRPr="00EA2C61" w:rsidRDefault="00EA2C61" w:rsidP="00EF7369">
      <w:pPr>
        <w:numPr>
          <w:ilvl w:val="0"/>
          <w:numId w:val="9"/>
        </w:numPr>
        <w:autoSpaceDE w:val="0"/>
        <w:autoSpaceDN w:val="0"/>
        <w:adjustRightInd w:val="0"/>
        <w:spacing w:before="0"/>
        <w:ind w:left="1134" w:hanging="283"/>
        <w:rPr>
          <w:rFonts w:ascii="Verdana" w:hAnsi="Verdana" w:cs="Verdana"/>
          <w:color w:val="000000"/>
        </w:rPr>
      </w:pPr>
      <w:r w:rsidRPr="00EA2C61">
        <w:rPr>
          <w:rFonts w:ascii="Verdana" w:hAnsi="Verdana" w:cs="Verdana"/>
          <w:color w:val="000000"/>
        </w:rPr>
        <w:t xml:space="preserve">d) vůči majetku </w:t>
      </w:r>
      <w:r w:rsidR="00EC586F">
        <w:rPr>
          <w:rFonts w:ascii="Verdana" w:hAnsi="Verdana" w:cs="Verdana"/>
          <w:color w:val="000000"/>
        </w:rPr>
        <w:t>Zhotovi</w:t>
      </w:r>
      <w:r w:rsidRPr="00EA2C61">
        <w:rPr>
          <w:rFonts w:ascii="Verdana" w:hAnsi="Verdana" w:cs="Verdana"/>
          <w:color w:val="000000"/>
        </w:rPr>
        <w:t xml:space="preserve">tele probíhá insolvenční řízení, v němž bylo vydáno rozhodnutí o úpadku nebo insolvenční návrh byl zamítnut proto, že majetek nepostačuje k úhradě nákladů insolvenčního řízení, nebo byl konkurs zrušen proto, že majetek byl zcela nepostačující nebo byla zavedena nucená správa podle zvláštních právních předpisů. </w:t>
      </w:r>
    </w:p>
    <w:p w14:paraId="16A8B508" w14:textId="6C376351" w:rsidR="00EA2C61" w:rsidRPr="00EA2C61" w:rsidRDefault="00EA2C61" w:rsidP="00025E94">
      <w:pPr>
        <w:autoSpaceDE w:val="0"/>
        <w:autoSpaceDN w:val="0"/>
        <w:adjustRightInd w:val="0"/>
        <w:ind w:left="567" w:hanging="567"/>
        <w:rPr>
          <w:rFonts w:ascii="Verdana" w:hAnsi="Verdana" w:cs="Verdana"/>
          <w:color w:val="000000"/>
        </w:rPr>
      </w:pPr>
      <w:r w:rsidRPr="00EA2C61">
        <w:rPr>
          <w:rFonts w:ascii="Verdana" w:hAnsi="Verdana" w:cs="Verdana"/>
          <w:color w:val="000000"/>
        </w:rPr>
        <w:t>8.5</w:t>
      </w:r>
      <w:r w:rsidRPr="00EA2C61">
        <w:rPr>
          <w:rFonts w:ascii="Verdana" w:hAnsi="Verdana" w:cs="Verdana"/>
          <w:color w:val="000000"/>
        </w:rPr>
        <w:tab/>
        <w:t xml:space="preserve">Pokud podmínky Záruky specifikují datum, kdy vyprší povinnosti výstavce, který vydal Záruku ("datum ukončení platnosti") a </w:t>
      </w:r>
      <w:r w:rsidR="00EC586F">
        <w:rPr>
          <w:rFonts w:ascii="Verdana" w:hAnsi="Verdana" w:cs="Verdana"/>
          <w:color w:val="000000"/>
        </w:rPr>
        <w:t>Zhotovi</w:t>
      </w:r>
      <w:r w:rsidRPr="00EA2C61">
        <w:rPr>
          <w:rFonts w:ascii="Verdana" w:hAnsi="Verdana" w:cs="Verdana"/>
          <w:color w:val="000000"/>
        </w:rPr>
        <w:t xml:space="preserve">tel nezískal právo na obdržení </w:t>
      </w:r>
      <w:r w:rsidR="001A2442">
        <w:rPr>
          <w:rFonts w:ascii="Verdana" w:hAnsi="Verdana" w:cs="Verdana"/>
          <w:color w:val="000000"/>
        </w:rPr>
        <w:t>P</w:t>
      </w:r>
      <w:r w:rsidRPr="00EA2C61">
        <w:rPr>
          <w:rFonts w:ascii="Verdana" w:hAnsi="Verdana" w:cs="Verdana"/>
          <w:color w:val="000000"/>
        </w:rPr>
        <w:t xml:space="preserve">ředávacího protokolu do data třiceti (30) dnů před datem ukončení platnosti Záruky, potom </w:t>
      </w:r>
      <w:r w:rsidR="00EC586F">
        <w:rPr>
          <w:rFonts w:ascii="Verdana" w:hAnsi="Verdana" w:cs="Verdana"/>
          <w:color w:val="000000"/>
        </w:rPr>
        <w:t>Zhotovi</w:t>
      </w:r>
      <w:r w:rsidRPr="00EA2C61">
        <w:rPr>
          <w:rFonts w:ascii="Verdana" w:hAnsi="Verdana" w:cs="Verdana"/>
          <w:color w:val="000000"/>
        </w:rPr>
        <w:t xml:space="preserve">tel </w:t>
      </w:r>
      <w:r w:rsidRPr="00EA2C61">
        <w:rPr>
          <w:rFonts w:ascii="Verdana" w:hAnsi="Verdana" w:cs="Verdana"/>
          <w:color w:val="000000"/>
        </w:rPr>
        <w:lastRenderedPageBreak/>
        <w:t>podle toho prodlouží platnost Záruky, dokud ne</w:t>
      </w:r>
      <w:r w:rsidR="001A2442">
        <w:rPr>
          <w:rFonts w:ascii="Verdana" w:hAnsi="Verdana" w:cs="Verdana"/>
          <w:color w:val="000000"/>
        </w:rPr>
        <w:t>ní</w:t>
      </w:r>
      <w:r w:rsidRPr="00EA2C61">
        <w:rPr>
          <w:rFonts w:ascii="Verdana" w:hAnsi="Verdana" w:cs="Verdana"/>
          <w:color w:val="000000"/>
        </w:rPr>
        <w:t xml:space="preserve"> </w:t>
      </w:r>
      <w:r w:rsidR="00981FB3">
        <w:rPr>
          <w:rFonts w:ascii="Verdana" w:hAnsi="Verdana" w:cs="Verdana"/>
          <w:color w:val="000000"/>
        </w:rPr>
        <w:t>Dílo</w:t>
      </w:r>
      <w:r w:rsidRPr="00EA2C61">
        <w:rPr>
          <w:rFonts w:ascii="Verdana" w:hAnsi="Verdana" w:cs="Verdana"/>
          <w:color w:val="000000"/>
        </w:rPr>
        <w:t xml:space="preserve"> dokončen</w:t>
      </w:r>
      <w:r w:rsidR="001A2442">
        <w:rPr>
          <w:rFonts w:ascii="Verdana" w:hAnsi="Verdana" w:cs="Verdana"/>
          <w:color w:val="000000"/>
        </w:rPr>
        <w:t>o</w:t>
      </w:r>
      <w:r w:rsidRPr="00EA2C61">
        <w:rPr>
          <w:rFonts w:ascii="Verdana" w:hAnsi="Verdana" w:cs="Verdana"/>
          <w:color w:val="000000"/>
        </w:rPr>
        <w:t xml:space="preserve">, všechny závady odstraněny. </w:t>
      </w:r>
    </w:p>
    <w:p w14:paraId="6135B970" w14:textId="77777777" w:rsidR="00EA2C61" w:rsidRPr="00EA2C61" w:rsidRDefault="00EA2C61" w:rsidP="00025E94">
      <w:pPr>
        <w:autoSpaceDE w:val="0"/>
        <w:autoSpaceDN w:val="0"/>
        <w:adjustRightInd w:val="0"/>
        <w:spacing w:before="0"/>
        <w:ind w:left="567" w:hanging="567"/>
        <w:rPr>
          <w:rFonts w:ascii="Verdana" w:hAnsi="Verdana" w:cs="Verdana"/>
          <w:color w:val="000000"/>
        </w:rPr>
      </w:pPr>
      <w:r w:rsidRPr="00EA2C61">
        <w:rPr>
          <w:rFonts w:ascii="Verdana" w:hAnsi="Verdana" w:cs="Verdana"/>
          <w:color w:val="000000"/>
        </w:rPr>
        <w:t xml:space="preserve">8.6 </w:t>
      </w:r>
      <w:r w:rsidRPr="00EA2C61">
        <w:rPr>
          <w:rFonts w:ascii="Verdana" w:hAnsi="Verdana" w:cs="Verdana"/>
          <w:color w:val="000000"/>
        </w:rPr>
        <w:tab/>
        <w:t xml:space="preserve">Objednatel je oprávněn uplatnit právo ze Záruky dále v případech, pokud: </w:t>
      </w:r>
    </w:p>
    <w:p w14:paraId="6517ED1B" w14:textId="2E464A07" w:rsidR="00EA2C61" w:rsidRPr="00EA2C61" w:rsidRDefault="00EA2C61" w:rsidP="00025E94">
      <w:pPr>
        <w:autoSpaceDE w:val="0"/>
        <w:autoSpaceDN w:val="0"/>
        <w:adjustRightInd w:val="0"/>
        <w:spacing w:before="0"/>
        <w:ind w:left="1418" w:hanging="567"/>
        <w:rPr>
          <w:rFonts w:ascii="Verdana" w:hAnsi="Verdana" w:cs="Verdana"/>
          <w:color w:val="000000"/>
        </w:rPr>
      </w:pPr>
      <w:r w:rsidRPr="00EA2C61">
        <w:rPr>
          <w:rFonts w:ascii="Verdana" w:hAnsi="Verdana" w:cs="Verdana"/>
          <w:color w:val="000000"/>
        </w:rPr>
        <w:t xml:space="preserve">8.6.1 </w:t>
      </w:r>
      <w:r w:rsidR="00EC586F">
        <w:rPr>
          <w:rFonts w:ascii="Verdana" w:hAnsi="Verdana" w:cs="Verdana"/>
          <w:color w:val="000000"/>
        </w:rPr>
        <w:t>Zhotovitel</w:t>
      </w:r>
      <w:r w:rsidRPr="00EA2C61">
        <w:rPr>
          <w:rFonts w:ascii="Verdana" w:hAnsi="Verdana" w:cs="Verdana"/>
          <w:color w:val="000000"/>
        </w:rPr>
        <w:t xml:space="preserve"> neprodlouží platnost Záruky v případech, kdy je k tomu povinen dle Smlouvy, přičemž za těchto okolností může Objednatel nárokovat plnou výši částky Záruky, </w:t>
      </w:r>
    </w:p>
    <w:p w14:paraId="61F00278" w14:textId="0458C544" w:rsidR="00EA2C61" w:rsidRPr="00EA2C61" w:rsidRDefault="00EA2C61" w:rsidP="00025E94">
      <w:pPr>
        <w:autoSpaceDE w:val="0"/>
        <w:autoSpaceDN w:val="0"/>
        <w:adjustRightInd w:val="0"/>
        <w:spacing w:before="0"/>
        <w:ind w:left="1418" w:hanging="567"/>
        <w:rPr>
          <w:rFonts w:ascii="Verdana" w:hAnsi="Verdana" w:cs="Verdana"/>
          <w:color w:val="000000"/>
        </w:rPr>
      </w:pPr>
      <w:r w:rsidRPr="00EA2C61">
        <w:rPr>
          <w:rFonts w:ascii="Verdana" w:hAnsi="Verdana" w:cs="Verdana"/>
          <w:color w:val="000000"/>
        </w:rPr>
        <w:t xml:space="preserve">8.6.2 </w:t>
      </w:r>
      <w:r w:rsidR="00EC586F">
        <w:rPr>
          <w:rFonts w:ascii="Verdana" w:hAnsi="Verdana" w:cs="Verdana"/>
          <w:color w:val="000000"/>
        </w:rPr>
        <w:t>Zhotovi</w:t>
      </w:r>
      <w:r w:rsidRPr="00EA2C61">
        <w:rPr>
          <w:rFonts w:ascii="Verdana" w:hAnsi="Verdana" w:cs="Verdana"/>
          <w:color w:val="000000"/>
        </w:rPr>
        <w:t xml:space="preserve">tel nezaplatí Objednateli splatnou částku podle toho, jak bylo mezi stranami sjednáno, do čtyřiceti (40) dnů po tomto souhlasu. </w:t>
      </w:r>
    </w:p>
    <w:p w14:paraId="4F9B9161" w14:textId="27967230" w:rsidR="00EA2C61" w:rsidRPr="00EA2C61" w:rsidRDefault="00EA2C61" w:rsidP="00025E94">
      <w:pPr>
        <w:autoSpaceDE w:val="0"/>
        <w:autoSpaceDN w:val="0"/>
        <w:adjustRightInd w:val="0"/>
        <w:spacing w:before="0"/>
        <w:ind w:left="1418" w:hanging="567"/>
        <w:rPr>
          <w:rFonts w:ascii="Verdana" w:hAnsi="Verdana" w:cs="Verdana"/>
          <w:color w:val="000000"/>
        </w:rPr>
      </w:pPr>
      <w:r w:rsidRPr="00EA2C61">
        <w:rPr>
          <w:rFonts w:ascii="Verdana" w:hAnsi="Verdana" w:cs="Verdana"/>
          <w:color w:val="000000"/>
        </w:rPr>
        <w:t xml:space="preserve">8.6.3 </w:t>
      </w:r>
      <w:r w:rsidR="00EC586F">
        <w:rPr>
          <w:rFonts w:ascii="Verdana" w:hAnsi="Verdana" w:cs="Verdana"/>
          <w:color w:val="000000"/>
        </w:rPr>
        <w:t>Zhotovitel</w:t>
      </w:r>
      <w:r w:rsidRPr="00EA2C61">
        <w:rPr>
          <w:rFonts w:ascii="Verdana" w:hAnsi="Verdana" w:cs="Verdana"/>
          <w:color w:val="000000"/>
        </w:rPr>
        <w:t xml:space="preserve"> nesplní dosud nesplněnou povinnost do čtyřiceti (40) dnů poté, co obdržel oznámení Objednatele, v němž bylo požadováno splnění takové povinnosti. </w:t>
      </w:r>
    </w:p>
    <w:p w14:paraId="1E2523A3" w14:textId="555A91A8" w:rsidR="00EA2C61" w:rsidRDefault="00EA2C61" w:rsidP="00025E94">
      <w:pPr>
        <w:autoSpaceDE w:val="0"/>
        <w:autoSpaceDN w:val="0"/>
        <w:adjustRightInd w:val="0"/>
        <w:spacing w:before="0"/>
        <w:ind w:left="1418" w:hanging="567"/>
        <w:rPr>
          <w:rFonts w:ascii="Verdana" w:hAnsi="Verdana" w:cs="Verdana"/>
          <w:color w:val="000000"/>
        </w:rPr>
      </w:pPr>
      <w:r w:rsidRPr="00EA2C61">
        <w:rPr>
          <w:rFonts w:ascii="Verdana" w:hAnsi="Verdana" w:cs="Verdana"/>
          <w:color w:val="000000"/>
        </w:rPr>
        <w:t xml:space="preserve">8.6.4 </w:t>
      </w:r>
      <w:r w:rsidR="00EC586F">
        <w:rPr>
          <w:rFonts w:ascii="Verdana" w:hAnsi="Verdana" w:cs="Verdana"/>
          <w:color w:val="000000"/>
        </w:rPr>
        <w:t>Zhotovitel</w:t>
      </w:r>
      <w:r w:rsidRPr="00EA2C61">
        <w:rPr>
          <w:rFonts w:ascii="Verdana" w:hAnsi="Verdana" w:cs="Verdana"/>
          <w:color w:val="000000"/>
        </w:rPr>
        <w:t xml:space="preserve"> v rozporu s </w:t>
      </w:r>
      <w:r w:rsidR="00F90670">
        <w:rPr>
          <w:rFonts w:ascii="Verdana" w:hAnsi="Verdana" w:cs="Verdana"/>
          <w:color w:val="000000"/>
        </w:rPr>
        <w:t>článkem</w:t>
      </w:r>
      <w:r w:rsidRPr="00EA2C61">
        <w:rPr>
          <w:rFonts w:ascii="Verdana" w:hAnsi="Verdana" w:cs="Verdana"/>
          <w:color w:val="000000"/>
        </w:rPr>
        <w:t xml:space="preserve"> </w:t>
      </w:r>
      <w:r w:rsidR="00EC586F">
        <w:rPr>
          <w:rFonts w:ascii="Verdana" w:hAnsi="Verdana" w:cs="Verdana"/>
          <w:color w:val="000000"/>
        </w:rPr>
        <w:t>7</w:t>
      </w:r>
      <w:r w:rsidRPr="00EA2C61">
        <w:rPr>
          <w:rFonts w:ascii="Verdana" w:hAnsi="Verdana" w:cs="Verdana"/>
          <w:color w:val="000000"/>
        </w:rPr>
        <w:t>.1</w:t>
      </w:r>
      <w:r w:rsidR="00EC586F">
        <w:rPr>
          <w:rFonts w:ascii="Verdana" w:hAnsi="Verdana" w:cs="Verdana"/>
          <w:color w:val="000000"/>
        </w:rPr>
        <w:t>0</w:t>
      </w:r>
      <w:r w:rsidRPr="00EA2C61">
        <w:rPr>
          <w:rFonts w:ascii="Verdana" w:hAnsi="Verdana" w:cs="Verdana"/>
          <w:color w:val="000000"/>
        </w:rPr>
        <w:t xml:space="preserve"> </w:t>
      </w:r>
      <w:r w:rsidR="001A2442">
        <w:rPr>
          <w:rFonts w:ascii="Verdana" w:hAnsi="Verdana" w:cs="Verdana"/>
          <w:color w:val="000000"/>
        </w:rPr>
        <w:t xml:space="preserve">této </w:t>
      </w:r>
      <w:r w:rsidRPr="00EA2C61">
        <w:rPr>
          <w:rFonts w:ascii="Verdana" w:hAnsi="Verdana" w:cs="Verdana"/>
          <w:color w:val="000000"/>
        </w:rPr>
        <w:t xml:space="preserve">Smlouvy převede svoji podnikatelskou činnost bez předchozího písemného souhlasu Objednatele, kdy v takovém případě může Objednatel nárokovat plnou částku Záruky nebo </w:t>
      </w:r>
    </w:p>
    <w:p w14:paraId="11D4DF30" w14:textId="5C432F0E" w:rsidR="00EA2C61" w:rsidRPr="00EA2C61" w:rsidRDefault="00EA2C61" w:rsidP="00025E94">
      <w:pPr>
        <w:autoSpaceDE w:val="0"/>
        <w:autoSpaceDN w:val="0"/>
        <w:adjustRightInd w:val="0"/>
        <w:spacing w:before="0"/>
        <w:ind w:left="1418" w:hanging="567"/>
        <w:rPr>
          <w:rFonts w:ascii="Verdana" w:hAnsi="Verdana" w:cs="Verdana"/>
          <w:color w:val="000000"/>
        </w:rPr>
      </w:pPr>
      <w:r w:rsidRPr="00EA2C61">
        <w:rPr>
          <w:rFonts w:ascii="Verdana" w:hAnsi="Verdana" w:cs="Verdana"/>
          <w:color w:val="000000"/>
        </w:rPr>
        <w:t xml:space="preserve">8.6.5 při převodu podnikatelské činnosti </w:t>
      </w:r>
      <w:r w:rsidR="00EC586F">
        <w:rPr>
          <w:rFonts w:ascii="Verdana" w:hAnsi="Verdana" w:cs="Verdana"/>
          <w:color w:val="000000"/>
        </w:rPr>
        <w:t>Zhotovi</w:t>
      </w:r>
      <w:r w:rsidRPr="00EA2C61">
        <w:rPr>
          <w:rFonts w:ascii="Verdana" w:hAnsi="Verdana" w:cs="Verdana"/>
          <w:color w:val="000000"/>
        </w:rPr>
        <w:t>tel</w:t>
      </w:r>
      <w:r w:rsidR="001A2442">
        <w:rPr>
          <w:rFonts w:ascii="Verdana" w:hAnsi="Verdana" w:cs="Verdana"/>
          <w:color w:val="000000"/>
        </w:rPr>
        <w:t>e</w:t>
      </w:r>
      <w:r w:rsidRPr="00EA2C61">
        <w:rPr>
          <w:rFonts w:ascii="Verdana" w:hAnsi="Verdana" w:cs="Verdana"/>
          <w:color w:val="000000"/>
        </w:rPr>
        <w:t xml:space="preserve"> nebo její části nebude Objednateli do</w:t>
      </w:r>
      <w:r w:rsidR="009B4500">
        <w:rPr>
          <w:rFonts w:ascii="Verdana" w:hAnsi="Verdana" w:cs="Verdana"/>
          <w:color w:val="000000"/>
        </w:rPr>
        <w:t xml:space="preserve"> sedmi</w:t>
      </w:r>
      <w:r w:rsidRPr="00EA2C61">
        <w:rPr>
          <w:rFonts w:ascii="Verdana" w:hAnsi="Verdana" w:cs="Verdana"/>
          <w:color w:val="000000"/>
        </w:rPr>
        <w:t xml:space="preserve"> </w:t>
      </w:r>
      <w:r w:rsidR="006F0BA6">
        <w:rPr>
          <w:rFonts w:ascii="Verdana" w:hAnsi="Verdana" w:cs="Verdana"/>
          <w:color w:val="000000"/>
        </w:rPr>
        <w:t>(</w:t>
      </w:r>
      <w:r w:rsidRPr="00EA2C61">
        <w:rPr>
          <w:rFonts w:ascii="Verdana" w:hAnsi="Verdana" w:cs="Verdana"/>
          <w:color w:val="000000"/>
        </w:rPr>
        <w:t>7</w:t>
      </w:r>
      <w:r w:rsidR="006F0BA6">
        <w:rPr>
          <w:rFonts w:ascii="Verdana" w:hAnsi="Verdana" w:cs="Verdana"/>
          <w:color w:val="000000"/>
        </w:rPr>
        <w:t>)</w:t>
      </w:r>
      <w:r w:rsidRPr="00EA2C61">
        <w:rPr>
          <w:rFonts w:ascii="Verdana" w:hAnsi="Verdana" w:cs="Verdana"/>
          <w:color w:val="000000"/>
        </w:rPr>
        <w:t xml:space="preserve"> dnů poté, co nastanou právní účinky převodu podnikatelské činnosti či její části, předložena Záruka vystavená pro nového </w:t>
      </w:r>
      <w:r w:rsidR="00EC586F">
        <w:rPr>
          <w:rFonts w:ascii="Verdana" w:hAnsi="Verdana" w:cs="Verdana"/>
          <w:color w:val="000000"/>
        </w:rPr>
        <w:t>Zhotovit</w:t>
      </w:r>
      <w:r w:rsidRPr="00EA2C61">
        <w:rPr>
          <w:rFonts w:ascii="Verdana" w:hAnsi="Verdana" w:cs="Verdana"/>
          <w:color w:val="000000"/>
        </w:rPr>
        <w:t xml:space="preserve">ele nebo předloženo písemné prohlášení výstavce záruky o trvání práv z původní Záruky i ve vztahu k novému </w:t>
      </w:r>
      <w:r w:rsidR="00EC586F">
        <w:rPr>
          <w:rFonts w:ascii="Verdana" w:hAnsi="Verdana" w:cs="Verdana"/>
          <w:color w:val="000000"/>
        </w:rPr>
        <w:t>Zhotovi</w:t>
      </w:r>
      <w:r w:rsidRPr="00EA2C61">
        <w:rPr>
          <w:rFonts w:ascii="Verdana" w:hAnsi="Verdana" w:cs="Verdana"/>
          <w:color w:val="000000"/>
        </w:rPr>
        <w:t xml:space="preserve">teli. V takovém případě může Objednatel nárokovat plnou částku Záruky. </w:t>
      </w:r>
    </w:p>
    <w:p w14:paraId="2E82E60B" w14:textId="595E7874" w:rsidR="00EA2C61" w:rsidRPr="00EA2C61" w:rsidRDefault="00EA2C61" w:rsidP="00025E94">
      <w:pPr>
        <w:autoSpaceDE w:val="0"/>
        <w:autoSpaceDN w:val="0"/>
        <w:adjustRightInd w:val="0"/>
        <w:spacing w:before="0"/>
        <w:ind w:left="709" w:hanging="709"/>
        <w:rPr>
          <w:rFonts w:ascii="Verdana" w:hAnsi="Verdana" w:cs="Verdana"/>
          <w:color w:val="000000"/>
        </w:rPr>
      </w:pPr>
      <w:r w:rsidRPr="00EA2C61">
        <w:rPr>
          <w:rFonts w:ascii="Verdana" w:hAnsi="Verdana" w:cs="Verdana"/>
          <w:color w:val="000000"/>
        </w:rPr>
        <w:t xml:space="preserve">8.7 </w:t>
      </w:r>
      <w:r w:rsidRPr="00EA2C61">
        <w:rPr>
          <w:rFonts w:ascii="Verdana" w:hAnsi="Verdana" w:cs="Verdana"/>
          <w:color w:val="000000"/>
        </w:rPr>
        <w:tab/>
        <w:t xml:space="preserve">V případě, že </w:t>
      </w:r>
      <w:r w:rsidR="00EC586F">
        <w:rPr>
          <w:rFonts w:ascii="Verdana" w:hAnsi="Verdana" w:cs="Verdana"/>
          <w:color w:val="000000"/>
        </w:rPr>
        <w:t>Zhotovi</w:t>
      </w:r>
      <w:r w:rsidRPr="00EA2C61">
        <w:rPr>
          <w:rFonts w:ascii="Verdana" w:hAnsi="Verdana" w:cs="Verdana"/>
          <w:color w:val="000000"/>
        </w:rPr>
        <w:t xml:space="preserve">tel převede v souladu s </w:t>
      </w:r>
      <w:r w:rsidR="00F90670">
        <w:rPr>
          <w:rFonts w:ascii="Verdana" w:hAnsi="Verdana" w:cs="Verdana"/>
          <w:color w:val="000000"/>
        </w:rPr>
        <w:t>článkem</w:t>
      </w:r>
      <w:r w:rsidRPr="00EA2C61">
        <w:rPr>
          <w:rFonts w:ascii="Verdana" w:hAnsi="Verdana" w:cs="Verdana"/>
          <w:color w:val="000000"/>
        </w:rPr>
        <w:t xml:space="preserve"> </w:t>
      </w:r>
      <w:r w:rsidR="00EC586F">
        <w:rPr>
          <w:rFonts w:ascii="Verdana" w:hAnsi="Verdana" w:cs="Verdana"/>
          <w:color w:val="000000"/>
        </w:rPr>
        <w:t>7</w:t>
      </w:r>
      <w:r w:rsidRPr="00EA2C61">
        <w:rPr>
          <w:rFonts w:ascii="Verdana" w:hAnsi="Verdana" w:cs="Verdana"/>
          <w:color w:val="000000"/>
        </w:rPr>
        <w:t>.1</w:t>
      </w:r>
      <w:r w:rsidR="00EC586F">
        <w:rPr>
          <w:rFonts w:ascii="Verdana" w:hAnsi="Verdana" w:cs="Verdana"/>
          <w:color w:val="000000"/>
        </w:rPr>
        <w:t>0</w:t>
      </w:r>
      <w:r w:rsidRPr="00EA2C61">
        <w:rPr>
          <w:rFonts w:ascii="Verdana" w:hAnsi="Verdana" w:cs="Verdana"/>
          <w:color w:val="000000"/>
        </w:rPr>
        <w:t xml:space="preserve"> Smlouvy svoji podnikatelskou činnost či její část a v důsledku tohoto převodu dojde ke změně v osobě </w:t>
      </w:r>
      <w:r w:rsidR="00EC586F">
        <w:rPr>
          <w:rFonts w:ascii="Verdana" w:hAnsi="Verdana" w:cs="Verdana"/>
          <w:color w:val="000000"/>
        </w:rPr>
        <w:t>Zhotovi</w:t>
      </w:r>
      <w:r w:rsidRPr="00EA2C61">
        <w:rPr>
          <w:rFonts w:ascii="Verdana" w:hAnsi="Verdana" w:cs="Verdana"/>
          <w:color w:val="000000"/>
        </w:rPr>
        <w:t xml:space="preserve">tele, musí být Objednateli do 7 dnů poté, co nastanou právní účinky převodu podnikatelské činnosti či její části, předložena Záruka vystavená pro nového </w:t>
      </w:r>
      <w:r w:rsidR="00EC586F">
        <w:rPr>
          <w:rFonts w:ascii="Verdana" w:hAnsi="Verdana" w:cs="Verdana"/>
          <w:color w:val="000000"/>
        </w:rPr>
        <w:t>Zhotovi</w:t>
      </w:r>
      <w:r w:rsidRPr="00EA2C61">
        <w:rPr>
          <w:rFonts w:ascii="Verdana" w:hAnsi="Verdana" w:cs="Verdana"/>
          <w:color w:val="000000"/>
        </w:rPr>
        <w:t xml:space="preserve">tele nebo předloženo písemné prohlášení výstavce Záruky o trvání práv z původní Záruky i ve vztahu k novému </w:t>
      </w:r>
      <w:r w:rsidR="00EC586F">
        <w:rPr>
          <w:rFonts w:ascii="Verdana" w:hAnsi="Verdana" w:cs="Verdana"/>
          <w:color w:val="000000"/>
        </w:rPr>
        <w:t>Zhotovi</w:t>
      </w:r>
      <w:r w:rsidRPr="00EA2C61">
        <w:rPr>
          <w:rFonts w:ascii="Verdana" w:hAnsi="Verdana" w:cs="Verdana"/>
          <w:color w:val="000000"/>
        </w:rPr>
        <w:t xml:space="preserve">teli. Objednatel vrátí předchozí Záruku </w:t>
      </w:r>
      <w:r w:rsidR="00EC586F">
        <w:rPr>
          <w:rFonts w:ascii="Verdana" w:hAnsi="Verdana" w:cs="Verdana"/>
          <w:color w:val="000000"/>
        </w:rPr>
        <w:t>Zhotovi</w:t>
      </w:r>
      <w:r w:rsidRPr="00EA2C61">
        <w:rPr>
          <w:rFonts w:ascii="Verdana" w:hAnsi="Verdana" w:cs="Verdana"/>
          <w:color w:val="000000"/>
        </w:rPr>
        <w:t xml:space="preserve">teli do 21 dnů poté, co obdrží Záruku vystavenou pro nového </w:t>
      </w:r>
      <w:r w:rsidR="00EC586F">
        <w:rPr>
          <w:rFonts w:ascii="Verdana" w:hAnsi="Verdana" w:cs="Verdana"/>
          <w:color w:val="000000"/>
        </w:rPr>
        <w:t>Zhotoviteli</w:t>
      </w:r>
      <w:r w:rsidRPr="00EA2C61">
        <w:rPr>
          <w:rFonts w:ascii="Verdana" w:hAnsi="Verdana" w:cs="Verdana"/>
          <w:color w:val="000000"/>
        </w:rPr>
        <w:t xml:space="preserve">. </w:t>
      </w:r>
    </w:p>
    <w:p w14:paraId="73FCC38A" w14:textId="1334D3F1" w:rsidR="00EA2C61" w:rsidRPr="00EA2C61" w:rsidRDefault="00EA2C61" w:rsidP="00025E94">
      <w:pPr>
        <w:pStyle w:val="Nadpis1"/>
        <w:widowControl w:val="0"/>
        <w:numPr>
          <w:ilvl w:val="0"/>
          <w:numId w:val="0"/>
        </w:numPr>
        <w:suppressAutoHyphens w:val="0"/>
        <w:ind w:left="709" w:hanging="709"/>
        <w:rPr>
          <w:rFonts w:eastAsia="Times New Roman"/>
          <w:b w:val="0"/>
          <w:lang w:eastAsia="cs-CZ"/>
        </w:rPr>
      </w:pPr>
      <w:r w:rsidRPr="00EA2C61">
        <w:rPr>
          <w:rFonts w:asciiTheme="minorHAnsi" w:eastAsiaTheme="minorHAnsi" w:hAnsiTheme="minorHAnsi" w:cstheme="minorBidi"/>
          <w:b w:val="0"/>
        </w:rPr>
        <w:t>8.8</w:t>
      </w:r>
      <w:r w:rsidRPr="00EA2C61">
        <w:rPr>
          <w:rFonts w:asciiTheme="minorHAnsi" w:eastAsiaTheme="minorHAnsi" w:hAnsiTheme="minorHAnsi" w:cstheme="minorBidi"/>
          <w:b w:val="0"/>
        </w:rPr>
        <w:tab/>
        <w:t xml:space="preserve">Objednatel vrátí záruční listinu k Záruce </w:t>
      </w:r>
      <w:r w:rsidR="00EC586F">
        <w:rPr>
          <w:rFonts w:asciiTheme="minorHAnsi" w:eastAsiaTheme="minorHAnsi" w:hAnsiTheme="minorHAnsi" w:cstheme="minorBidi"/>
          <w:b w:val="0"/>
        </w:rPr>
        <w:t>Zhotovi</w:t>
      </w:r>
      <w:r w:rsidRPr="00EA2C61">
        <w:rPr>
          <w:rFonts w:asciiTheme="minorHAnsi" w:eastAsiaTheme="minorHAnsi" w:hAnsiTheme="minorHAnsi" w:cstheme="minorBidi"/>
          <w:b w:val="0"/>
        </w:rPr>
        <w:t xml:space="preserve">teli do 21 dnů ode dne, kdy Objednatel a </w:t>
      </w:r>
      <w:r w:rsidR="00EC586F">
        <w:rPr>
          <w:rFonts w:asciiTheme="minorHAnsi" w:eastAsiaTheme="minorHAnsi" w:hAnsiTheme="minorHAnsi" w:cstheme="minorBidi"/>
          <w:b w:val="0"/>
        </w:rPr>
        <w:t>Zhotovi</w:t>
      </w:r>
      <w:r w:rsidRPr="00EA2C61">
        <w:rPr>
          <w:rFonts w:asciiTheme="minorHAnsi" w:eastAsiaTheme="minorHAnsi" w:hAnsiTheme="minorHAnsi" w:cstheme="minorBidi"/>
          <w:b w:val="0"/>
        </w:rPr>
        <w:t xml:space="preserve">tel podepsali </w:t>
      </w:r>
      <w:r w:rsidR="00044D0F">
        <w:rPr>
          <w:rFonts w:asciiTheme="minorHAnsi" w:eastAsiaTheme="minorHAnsi" w:hAnsiTheme="minorHAnsi" w:cstheme="minorBidi"/>
          <w:b w:val="0"/>
        </w:rPr>
        <w:t xml:space="preserve">poslední </w:t>
      </w:r>
      <w:r w:rsidRPr="00EA2C61">
        <w:rPr>
          <w:rFonts w:asciiTheme="minorHAnsi" w:eastAsiaTheme="minorHAnsi" w:hAnsiTheme="minorHAnsi" w:cstheme="minorBidi"/>
          <w:b w:val="0"/>
        </w:rPr>
        <w:t xml:space="preserve">Předávací protokol, </w:t>
      </w:r>
      <w:r w:rsidR="00EC586F">
        <w:rPr>
          <w:rFonts w:asciiTheme="minorHAnsi" w:eastAsiaTheme="minorHAnsi" w:hAnsiTheme="minorHAnsi" w:cstheme="minorBidi"/>
          <w:b w:val="0"/>
        </w:rPr>
        <w:t>Zhotovi</w:t>
      </w:r>
      <w:r w:rsidRPr="00EA2C61">
        <w:rPr>
          <w:rFonts w:asciiTheme="minorHAnsi" w:eastAsiaTheme="minorHAnsi" w:hAnsiTheme="minorHAnsi" w:cstheme="minorBidi"/>
          <w:b w:val="0"/>
        </w:rPr>
        <w:t>tel odstranil veškeré vady a nedostatky uvedené v Předávacím protokolu.</w:t>
      </w:r>
    </w:p>
    <w:p w14:paraId="012CE368" w14:textId="4F2FB342" w:rsidR="00AB3FAE" w:rsidRDefault="0073792E" w:rsidP="00B25176">
      <w:pPr>
        <w:pStyle w:val="Nadpis1"/>
        <w:widowControl w:val="0"/>
        <w:suppressAutoHyphens w:val="0"/>
        <w:ind w:left="709" w:hanging="709"/>
        <w:rPr>
          <w:rFonts w:eastAsia="Times New Roman"/>
          <w:b w:val="0"/>
          <w:lang w:eastAsia="cs-CZ"/>
        </w:rPr>
      </w:pPr>
      <w:r>
        <w:rPr>
          <w:rFonts w:eastAsia="Times New Roman"/>
          <w:lang w:eastAsia="cs-CZ"/>
        </w:rPr>
        <w:t>Střet zájmů, povinnosti Zhotovitele v souvislosti s konfliktem na Ukrajině</w:t>
      </w:r>
    </w:p>
    <w:p w14:paraId="29749AAA" w14:textId="5D09CE1F" w:rsidR="0073792E" w:rsidRDefault="0073792E" w:rsidP="007E4E72">
      <w:pPr>
        <w:pStyle w:val="Nadpis2"/>
        <w:widowControl w:val="0"/>
        <w:ind w:left="709" w:hanging="709"/>
      </w:pPr>
      <w:r>
        <w:rPr>
          <w:rFonts w:eastAsia="Calibri"/>
        </w:rPr>
        <w:t>Zhotovitel</w:t>
      </w:r>
      <w:r w:rsidRPr="0073792E">
        <w:t xml:space="preserve"> prohlašuje, že není obchodní společností, ve které veřejný funkcionář uvedený v ust. § 2 odst. 1 písm. c) zákona č. 159/2006 Sb., o střetu zájmů, ve znění pozdějších předpisů (dále jen „</w:t>
      </w:r>
      <w:r w:rsidRPr="00A75620">
        <w:rPr>
          <w:rStyle w:val="Kurzvatun"/>
          <w:i w:val="0"/>
        </w:rPr>
        <w:t>Zákon o střetu zájmů</w:t>
      </w:r>
      <w:r w:rsidRPr="0073792E">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w:t>
      </w:r>
      <w:r w:rsidR="00500CB0">
        <w:t> </w:t>
      </w:r>
      <w:r w:rsidRPr="0073792E">
        <w:t>ust</w:t>
      </w:r>
      <w:r w:rsidR="00500CB0">
        <w:t>.</w:t>
      </w:r>
      <w:r w:rsidRPr="0073792E">
        <w:t xml:space="preserve"> § 2 odst. 1 písm. c) Zákona o střetu zájmů nebo jím ovládaná osoba vlastní podíl představující alespoň 25 % účasti společníka v obchodní společnosti</w:t>
      </w:r>
      <w:r>
        <w:t>.</w:t>
      </w:r>
    </w:p>
    <w:p w14:paraId="469BA452" w14:textId="77777777" w:rsidR="002A2DDA" w:rsidRDefault="0073792E" w:rsidP="00500CB0">
      <w:pPr>
        <w:pStyle w:val="Nadpis2"/>
        <w:widowControl w:val="0"/>
        <w:spacing w:before="80" w:after="80"/>
        <w:ind w:left="709" w:hanging="709"/>
      </w:pPr>
      <w:r>
        <w:rPr>
          <w:rFonts w:eastAsia="Calibri"/>
        </w:rPr>
        <w:t>Zhotovitel</w:t>
      </w:r>
      <w:r w:rsidRPr="0073792E">
        <w:t xml:space="preserve"> prohlašuje, že</w:t>
      </w:r>
      <w:r w:rsidR="002A2DDA">
        <w:t>:</w:t>
      </w:r>
    </w:p>
    <w:p w14:paraId="065A6CB4" w14:textId="3B4FD76D" w:rsidR="00674571" w:rsidRPr="00345739" w:rsidRDefault="00674571" w:rsidP="00500CB0">
      <w:pPr>
        <w:pStyle w:val="aodst"/>
        <w:spacing w:before="80" w:after="80"/>
      </w:pPr>
      <w:r w:rsidRPr="003B16F0">
        <w:t xml:space="preserve">on, ani žádný z jeho poddodavatelů, nejsou osobami, na něž se vztahuje zákaz </w:t>
      </w:r>
      <w:r w:rsidRPr="00345739">
        <w:t>zadání veřejné zakázky ve smyslu § 48a</w:t>
      </w:r>
      <w:r w:rsidR="00025E94">
        <w:t xml:space="preserve"> ZZVZ</w:t>
      </w:r>
      <w:r w:rsidRPr="00345739">
        <w:t>,</w:t>
      </w:r>
    </w:p>
    <w:p w14:paraId="5608F8C0" w14:textId="0902EBF6" w:rsidR="00674571" w:rsidRPr="00345739" w:rsidRDefault="00674571" w:rsidP="00500CB0">
      <w:pPr>
        <w:pStyle w:val="aodst"/>
        <w:spacing w:before="80" w:after="80"/>
      </w:pPr>
      <w:r w:rsidRPr="00345739">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w:t>
      </w:r>
      <w:r w:rsidR="00585881" w:rsidRPr="00345739">
        <w:t>čl</w:t>
      </w:r>
      <w:r w:rsidR="00585881">
        <w:t>.</w:t>
      </w:r>
      <w:r w:rsidR="00585881" w:rsidRPr="00345739">
        <w:t xml:space="preserve"> </w:t>
      </w:r>
      <w:r w:rsidRPr="00345739">
        <w:t xml:space="preserve">11, 12, 13 a 14 směrnice 2014/23/EU, </w:t>
      </w:r>
      <w:r w:rsidR="00585881" w:rsidRPr="00345739">
        <w:t>čl</w:t>
      </w:r>
      <w:r w:rsidR="00585881">
        <w:t xml:space="preserve">. </w:t>
      </w:r>
      <w:r w:rsidRPr="00345739">
        <w:t xml:space="preserve">7 písm. a) až d), </w:t>
      </w:r>
      <w:r w:rsidR="00585881" w:rsidRPr="00345739">
        <w:lastRenderedPageBreak/>
        <w:t>čl</w:t>
      </w:r>
      <w:r w:rsidR="00585881">
        <w:t>.</w:t>
      </w:r>
      <w:r w:rsidR="00585881" w:rsidRPr="00345739">
        <w:t xml:space="preserve"> </w:t>
      </w:r>
      <w:r w:rsidRPr="00345739">
        <w:t xml:space="preserve">8, čl. 10 písm. b) až f) a písm. h) až j) směrnice 2014/24/EU, </w:t>
      </w:r>
      <w:r w:rsidR="00585881" w:rsidRPr="00345739">
        <w:t>čl</w:t>
      </w:r>
      <w:r w:rsidR="00585881">
        <w:t>.</w:t>
      </w:r>
      <w:r w:rsidR="00585881" w:rsidRPr="00345739">
        <w:t xml:space="preserve"> </w:t>
      </w:r>
      <w:r w:rsidRPr="00345739">
        <w:t xml:space="preserve">18, čl. 21 písm. b) až e) a písm. g) až i), článků 29 a 30 směrnice 2014/25/EU a čl. 13 písm. a) až d), f) až h) a j) směrnice 2009/81/ES a hlavy VII nařízení Evropského parlamentu a Rady (EU, Euratom) 2018/1046, </w:t>
      </w:r>
    </w:p>
    <w:p w14:paraId="2316D48D" w14:textId="72C142C4" w:rsidR="0073792E" w:rsidRPr="003A6968" w:rsidRDefault="00674571" w:rsidP="00500CB0">
      <w:pPr>
        <w:pStyle w:val="aodst"/>
        <w:spacing w:before="80" w:after="80"/>
      </w:pPr>
      <w:r w:rsidRPr="0034573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w:t>
      </w:r>
      <w:r w:rsidRPr="003B16F0">
        <w:t>váděcích předpisů k tomuto nařízení Rady (EU) č. 269/2014 anebo osobami dle čl. 2 nařízení uvedených v</w:t>
      </w:r>
      <w:r w:rsidR="00500CB0">
        <w:t xml:space="preserve"> článku 9.5 </w:t>
      </w:r>
      <w:r w:rsidRPr="003B16F0">
        <w:t>této Smlouvy (dále jen „</w:t>
      </w:r>
      <w:r w:rsidRPr="00A75620">
        <w:rPr>
          <w:rStyle w:val="Kurzvatun"/>
          <w:rFonts w:eastAsiaTheme="minorHAnsi"/>
          <w:i w:val="0"/>
        </w:rPr>
        <w:t>Sankční seznamy</w:t>
      </w:r>
      <w:r w:rsidRPr="003B16F0">
        <w:t>“)</w:t>
      </w:r>
      <w:r w:rsidR="0073792E" w:rsidRPr="003A6968">
        <w:t>.</w:t>
      </w:r>
    </w:p>
    <w:p w14:paraId="3DE4E643" w14:textId="68951A55" w:rsidR="0073792E" w:rsidRDefault="0073792E" w:rsidP="00500CB0">
      <w:pPr>
        <w:pStyle w:val="Nadpis2"/>
        <w:spacing w:after="80"/>
        <w:ind w:left="709" w:hanging="709"/>
      </w:pPr>
      <w:r w:rsidRPr="00A453A2">
        <w:t xml:space="preserve">Je-li </w:t>
      </w:r>
      <w:r>
        <w:t>Zhotovitelem</w:t>
      </w:r>
      <w:r w:rsidRPr="00A72529">
        <w:t xml:space="preserve"> </w:t>
      </w:r>
      <w:r>
        <w:t xml:space="preserve">sdružení více osob, platí podmínky dle </w:t>
      </w:r>
      <w:r w:rsidR="00500CB0">
        <w:t>článku</w:t>
      </w:r>
      <w:r w:rsidRPr="00F31512">
        <w:t xml:space="preserve"> </w:t>
      </w:r>
      <w:r w:rsidR="001A2442">
        <w:t>9</w:t>
      </w:r>
      <w:r w:rsidRPr="00F31512">
        <w:t xml:space="preserve">.1 a </w:t>
      </w:r>
      <w:r w:rsidR="001A2442">
        <w:t>9</w:t>
      </w:r>
      <w:r w:rsidRPr="00F31512">
        <w:t>.2 této</w:t>
      </w:r>
      <w:r>
        <w:t xml:space="preserve"> Smlouvy také </w:t>
      </w:r>
      <w:r w:rsidRPr="00460011">
        <w:rPr>
          <w:rFonts w:eastAsia="Calibri"/>
        </w:rPr>
        <w:t>jednotlivě</w:t>
      </w:r>
      <w:r>
        <w:t xml:space="preserve"> pro všechny osoby v rámci Zhotovitele sdružené</w:t>
      </w:r>
      <w:r w:rsidR="00B40A03">
        <w:t>,</w:t>
      </w:r>
      <w:r>
        <w:t xml:space="preserve"> a to bez ohledu na právní formu tohoto sdružení.</w:t>
      </w:r>
    </w:p>
    <w:p w14:paraId="1162654B" w14:textId="5426F7C1" w:rsidR="0073792E" w:rsidRPr="0073792E" w:rsidRDefault="0073792E" w:rsidP="00500CB0">
      <w:pPr>
        <w:pStyle w:val="Nadpis2"/>
        <w:widowControl w:val="0"/>
        <w:spacing w:before="0" w:after="80"/>
        <w:ind w:left="709" w:hanging="709"/>
      </w:pPr>
      <w:r w:rsidRPr="0073792E">
        <w:t xml:space="preserve">Přestane-li </w:t>
      </w:r>
      <w:r>
        <w:t>Zhotovitel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w:t>
      </w:r>
      <w:r w:rsidR="00585881">
        <w:t xml:space="preserve"> tří</w:t>
      </w:r>
      <w:r w:rsidRPr="0073792E">
        <w:t xml:space="preserve"> </w:t>
      </w:r>
      <w:r w:rsidR="00585881">
        <w:t>(</w:t>
      </w:r>
      <w:r w:rsidRPr="0073792E">
        <w:t>3</w:t>
      </w:r>
      <w:r w:rsidR="00585881">
        <w:t>)</w:t>
      </w:r>
      <w:r w:rsidRPr="0073792E">
        <w:t xml:space="preserve"> pracovních dnů ode dne, kdy přestal splňovat výše uvedené podmínky, </w:t>
      </w:r>
      <w:r>
        <w:t>Objednateli</w:t>
      </w:r>
      <w:r w:rsidRPr="0073792E">
        <w:t>.</w:t>
      </w:r>
    </w:p>
    <w:p w14:paraId="06D4B6A1" w14:textId="222CAD25" w:rsidR="0073792E" w:rsidRDefault="0073792E" w:rsidP="00500CB0">
      <w:pPr>
        <w:pStyle w:val="Nadpis2"/>
        <w:widowControl w:val="0"/>
        <w:spacing w:before="80"/>
        <w:ind w:left="709" w:hanging="709"/>
      </w:pPr>
      <w:bookmarkStart w:id="36" w:name="_Ref156814681"/>
      <w:r>
        <w:t>Zhotovitel</w:t>
      </w:r>
      <w:r w:rsidRPr="0073792E">
        <w:t xml:space="preserve"> se dále zavazuje postupovat při plnění této Smlouvy v souladu s </w:t>
      </w:r>
      <w:r w:rsidR="00674571">
        <w:t>n</w:t>
      </w:r>
      <w:r w:rsidRPr="0073792E">
        <w:t xml:space="preserve">ařízením Rady (ES) č. 765/2006 ze dne 18. května 2006 o omezujících opatřeních vzhledem k situaci v Bělorusku a k zapojení Běloruska do ruské agrese proti Ukrajině, ve znění pozdějších předpisů, </w:t>
      </w:r>
      <w:r w:rsidR="00674571">
        <w:t>n</w:t>
      </w:r>
      <w:r w:rsidR="00674571" w:rsidRPr="002B73F3">
        <w:rPr>
          <w:rStyle w:val="normaltextrun"/>
          <w:bdr w:val="none" w:sz="0" w:space="0" w:color="auto" w:frame="1"/>
        </w:rPr>
        <w:t>ařízení</w:t>
      </w:r>
      <w:r w:rsidR="00674571">
        <w:rPr>
          <w:rStyle w:val="normaltextrun"/>
          <w:bdr w:val="none" w:sz="0" w:space="0" w:color="auto" w:frame="1"/>
        </w:rPr>
        <w:t>m</w:t>
      </w:r>
      <w:r w:rsidR="00674571" w:rsidRPr="002B73F3">
        <w:rPr>
          <w:rStyle w:val="normaltextrun"/>
          <w:bdr w:val="none" w:sz="0" w:space="0" w:color="auto" w:frame="1"/>
        </w:rPr>
        <w:t xml:space="preserve"> </w:t>
      </w:r>
      <w:r w:rsidR="00674571" w:rsidRPr="00EA0FEC">
        <w:rPr>
          <w:rStyle w:val="normaltextrun"/>
        </w:rPr>
        <w:t>Rady</w:t>
      </w:r>
      <w:r w:rsidR="00674571" w:rsidRPr="002B73F3">
        <w:rPr>
          <w:rStyle w:val="normaltextrun"/>
          <w:bdr w:val="none" w:sz="0" w:space="0" w:color="auto" w:frame="1"/>
        </w:rPr>
        <w:t xml:space="preserve"> (EU) č. 208/2014 ze dne 5. března 2014 o omezujících opatřeních vůči některým osobám, subjektům a orgánům vzhledem k</w:t>
      </w:r>
      <w:r w:rsidR="00674571">
        <w:rPr>
          <w:rStyle w:val="normaltextrun"/>
          <w:bdr w:val="none" w:sz="0" w:space="0" w:color="auto" w:frame="1"/>
        </w:rPr>
        <w:t> </w:t>
      </w:r>
      <w:r w:rsidR="00674571" w:rsidRPr="002B73F3">
        <w:rPr>
          <w:rStyle w:val="normaltextrun"/>
          <w:bdr w:val="none" w:sz="0" w:space="0" w:color="auto" w:frame="1"/>
        </w:rPr>
        <w:t>situaci na Ukrajině, ve znění pozdějších předpisů</w:t>
      </w:r>
      <w:r w:rsidR="00674571">
        <w:rPr>
          <w:rStyle w:val="normaltextrun"/>
          <w:bdr w:val="none" w:sz="0" w:space="0" w:color="auto" w:frame="1"/>
        </w:rPr>
        <w:t>,</w:t>
      </w:r>
      <w:r w:rsidR="00674571" w:rsidRPr="007A08B0">
        <w:t xml:space="preserve"> a dalších prováděcích předpisů k t</w:t>
      </w:r>
      <w:r w:rsidR="00674571">
        <w:t>ěmto</w:t>
      </w:r>
      <w:r w:rsidR="00674571" w:rsidRPr="007A08B0">
        <w:t xml:space="preserve"> nařízení</w:t>
      </w:r>
      <w:r w:rsidR="00674571">
        <w:t>m</w:t>
      </w:r>
      <w:r w:rsidRPr="0073792E">
        <w:t>.</w:t>
      </w:r>
      <w:bookmarkEnd w:id="36"/>
    </w:p>
    <w:p w14:paraId="296F03CC" w14:textId="2AABFCC3" w:rsidR="0073792E" w:rsidRPr="0073792E" w:rsidRDefault="0073792E" w:rsidP="0023075A">
      <w:pPr>
        <w:pStyle w:val="Nadpis2"/>
        <w:widowControl w:val="0"/>
        <w:ind w:left="709" w:hanging="709"/>
      </w:pPr>
      <w:r>
        <w:t>Zhotovitel</w:t>
      </w:r>
      <w:r w:rsidRPr="0073792E">
        <w:t xml:space="preserve"> se dále </w:t>
      </w:r>
      <w:r w:rsidR="00674571" w:rsidRPr="007A08B0">
        <w:t xml:space="preserve">zavazuje, že finanční prostředky ani hospodářské zdroje, které obdrží od </w:t>
      </w:r>
      <w:r w:rsidR="00674571">
        <w:t>Objednatele</w:t>
      </w:r>
      <w:r w:rsidR="00674571"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73792E">
        <w:t>.</w:t>
      </w:r>
    </w:p>
    <w:p w14:paraId="57CF7C6B" w14:textId="67E1FCEE" w:rsidR="00AB3FAE" w:rsidRDefault="0073792E" w:rsidP="0023075A">
      <w:pPr>
        <w:pStyle w:val="Nadpis2"/>
        <w:widowControl w:val="0"/>
        <w:ind w:left="709" w:hanging="709"/>
      </w:pPr>
      <w:r w:rsidRPr="0073792E">
        <w:t>Ukáž</w:t>
      </w:r>
      <w:r w:rsidR="00674571">
        <w:t>e</w:t>
      </w:r>
      <w:r w:rsidRPr="0073792E">
        <w:t xml:space="preserve">-li se </w:t>
      </w:r>
      <w:r w:rsidR="00674571">
        <w:t xml:space="preserve">jakékoliv </w:t>
      </w:r>
      <w:r w:rsidRPr="0073792E">
        <w:t xml:space="preserve">prohlášení </w:t>
      </w:r>
      <w:r>
        <w:t>Zhotovitele</w:t>
      </w:r>
      <w:r w:rsidRPr="0073792E">
        <w:t xml:space="preserve"> dle </w:t>
      </w:r>
      <w:r w:rsidR="00674571">
        <w:t>tohoto článku</w:t>
      </w:r>
      <w:r w:rsidRPr="0073792E">
        <w:t xml:space="preserve"> Smlouvy jako nepravdiv</w:t>
      </w:r>
      <w:r w:rsidR="00674571">
        <w:t>é</w:t>
      </w:r>
      <w:r w:rsidRPr="0073792E">
        <w:t xml:space="preserve"> nebo poruší-li </w:t>
      </w:r>
      <w:r>
        <w:t>Zhotovitel</w:t>
      </w:r>
      <w:r w:rsidRPr="0073792E">
        <w:t xml:space="preserve"> svou oznamovací povinnost nebo </w:t>
      </w:r>
      <w:r w:rsidR="00674571">
        <w:t xml:space="preserve">některou z dalších </w:t>
      </w:r>
      <w:r w:rsidRPr="0073792E">
        <w:t>povinnost</w:t>
      </w:r>
      <w:r w:rsidR="00674571">
        <w:t>í</w:t>
      </w:r>
      <w:r w:rsidRPr="0073792E">
        <w:t xml:space="preserve"> dle </w:t>
      </w:r>
      <w:r w:rsidR="00674571">
        <w:t>tohoto článku</w:t>
      </w:r>
      <w:r w:rsidRPr="0073792E">
        <w:t xml:space="preserve"> Smlouvy, je </w:t>
      </w:r>
      <w:r>
        <w:t>Objednatel</w:t>
      </w:r>
      <w:r w:rsidRPr="0073792E">
        <w:t xml:space="preserve"> oprávněn odstoupit od této Smlouvy. </w:t>
      </w:r>
      <w:r>
        <w:t>Zhotovitel</w:t>
      </w:r>
      <w:r w:rsidRPr="0073792E">
        <w:t xml:space="preserve"> je dále povinen zaplatit za každé jednotlivé porušení povinností dle předchozí věty smluvní pokutu ve </w:t>
      </w:r>
      <w:r w:rsidRPr="001A2442">
        <w:t xml:space="preserve">výši </w:t>
      </w:r>
      <w:r w:rsidR="00351C05" w:rsidRPr="00297197">
        <w:t>1</w:t>
      </w:r>
      <w:r w:rsidRPr="00297197">
        <w:t xml:space="preserve"> %</w:t>
      </w:r>
      <w:r w:rsidRPr="0073792E">
        <w:t xml:space="preserve"> z</w:t>
      </w:r>
      <w:r w:rsidR="00E13382">
        <w:t> C</w:t>
      </w:r>
      <w:r w:rsidRPr="0073792E">
        <w:t>eny</w:t>
      </w:r>
      <w:r w:rsidR="00E13382">
        <w:t xml:space="preserve"> </w:t>
      </w:r>
      <w:r w:rsidR="00981FB3">
        <w:t>Díla</w:t>
      </w:r>
      <w:r w:rsidR="00E13382">
        <w:t xml:space="preserve"> (C</w:t>
      </w:r>
      <w:r w:rsidRPr="0073792E">
        <w:t xml:space="preserve">ena bez DPH) sjednané dle této Smlouvy. </w:t>
      </w:r>
      <w:bookmarkStart w:id="37" w:name="_Hlk163036239"/>
      <w:r w:rsidR="00171786" w:rsidRPr="0073792E">
        <w:t>Ust</w:t>
      </w:r>
      <w:r w:rsidR="00171786">
        <w:t>.</w:t>
      </w:r>
      <w:r w:rsidR="00171786" w:rsidRPr="0073792E">
        <w:t xml:space="preserve"> </w:t>
      </w:r>
      <w:r w:rsidRPr="0073792E">
        <w:t>§ 2004 odst. 2 Občanského zákoníku a § 2050 Občanského zákoníku se nepoužijí.</w:t>
      </w:r>
      <w:bookmarkEnd w:id="37"/>
    </w:p>
    <w:p w14:paraId="1184804C" w14:textId="72A255C6" w:rsidR="00867CA0" w:rsidRDefault="00867CA0" w:rsidP="00B25176">
      <w:pPr>
        <w:pStyle w:val="Nadpis1"/>
        <w:widowControl w:val="0"/>
        <w:suppressAutoHyphens w:val="0"/>
        <w:ind w:left="709" w:hanging="709"/>
        <w:rPr>
          <w:rFonts w:eastAsia="Times New Roman"/>
          <w:lang w:eastAsia="cs-CZ"/>
        </w:rPr>
      </w:pPr>
      <w:r>
        <w:rPr>
          <w:rFonts w:eastAsia="Times New Roman"/>
          <w:lang w:eastAsia="cs-CZ"/>
        </w:rPr>
        <w:t>Compliance</w:t>
      </w:r>
    </w:p>
    <w:p w14:paraId="5323DBB3" w14:textId="45723E68" w:rsidR="00867CA0" w:rsidRPr="00D5033E" w:rsidRDefault="00867CA0" w:rsidP="004E5AC5">
      <w:pPr>
        <w:pStyle w:val="Nadpis2"/>
        <w:ind w:left="709" w:hanging="709"/>
      </w:pPr>
      <w:bookmarkStart w:id="38" w:name="_Hlk142919320"/>
      <w:r w:rsidRPr="00D5033E">
        <w:t xml:space="preserve">Smluvní strany stvrzují, že při uzavírání této </w:t>
      </w:r>
      <w:r w:rsidR="00674571">
        <w:t>Smlou</w:t>
      </w:r>
      <w:r w:rsidRPr="00D5033E">
        <w:t xml:space="preserve">vy jednaly a postupovaly čestně a transparentně a zavazují se tak jednat i při plnění této </w:t>
      </w:r>
      <w:r w:rsidR="00674571">
        <w:t>Smlou</w:t>
      </w:r>
      <w:r w:rsidRPr="00D5033E">
        <w:t>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2AE8CB72" w14:textId="6863074B" w:rsidR="00867CA0" w:rsidRDefault="00867CA0" w:rsidP="004E5AC5">
      <w:pPr>
        <w:pStyle w:val="Nadpis2"/>
        <w:ind w:left="709" w:hanging="709"/>
      </w:pPr>
      <w:r>
        <w:t xml:space="preserve">Správa železnic, státní organizace, má výše uvedené dokumenty k dispozici na webových stránkách: </w:t>
      </w:r>
      <w:hyperlink r:id="rId15" w:history="1">
        <w:r w:rsidRPr="008D4F3E">
          <w:rPr>
            <w:rStyle w:val="Hypertextovodkaz"/>
          </w:rPr>
          <w:t>https://www.spravazeleznic.cz/o-nas/nazadouci-jednani-a-boj-s-korupci</w:t>
        </w:r>
      </w:hyperlink>
      <w:r>
        <w:rPr>
          <w:rStyle w:val="Hypertextovodkaz"/>
        </w:rPr>
        <w:t>.</w:t>
      </w:r>
    </w:p>
    <w:p w14:paraId="69C094AA" w14:textId="2B7F2E99" w:rsidR="00867CA0" w:rsidRDefault="00867CA0" w:rsidP="004E5AC5">
      <w:pPr>
        <w:pStyle w:val="Nadpis2"/>
        <w:ind w:left="709" w:hanging="709"/>
      </w:pPr>
      <w:r>
        <w:t xml:space="preserve">Zhotovitel má výše uvedené dokumenty k dispozici na webových </w:t>
      </w:r>
      <w:bookmarkEnd w:id="38"/>
      <w:r w:rsidR="00F0363E">
        <w:t xml:space="preserve">stránkách: </w:t>
      </w:r>
      <w:r w:rsidR="00F0363E" w:rsidRPr="00632E3A">
        <w:rPr>
          <w:highlight w:val="yellow"/>
        </w:rPr>
        <w:t>[</w:t>
      </w:r>
      <w:r w:rsidR="00DB7CC9" w:rsidRPr="00632E3A">
        <w:rPr>
          <w:highlight w:val="yellow"/>
        </w:rPr>
        <w:t xml:space="preserve">doplní Zhotovitel x nemá-li Zhotovitel výše uvedené dokumenty, celý </w:t>
      </w:r>
      <w:r w:rsidR="00991E6E">
        <w:rPr>
          <w:highlight w:val="yellow"/>
        </w:rPr>
        <w:t>odst.</w:t>
      </w:r>
      <w:r w:rsidR="00991E6E" w:rsidRPr="00632E3A">
        <w:rPr>
          <w:highlight w:val="yellow"/>
        </w:rPr>
        <w:t xml:space="preserve"> </w:t>
      </w:r>
      <w:r w:rsidR="00B458EC" w:rsidRPr="00632E3A">
        <w:rPr>
          <w:highlight w:val="yellow"/>
        </w:rPr>
        <w:t>10</w:t>
      </w:r>
      <w:r w:rsidR="00DB7CC9" w:rsidRPr="00632E3A">
        <w:rPr>
          <w:highlight w:val="yellow"/>
        </w:rPr>
        <w:t>.3 odstraní]</w:t>
      </w:r>
      <w:r w:rsidR="00F0363E">
        <w:t>.</w:t>
      </w:r>
    </w:p>
    <w:p w14:paraId="0D4E553C" w14:textId="77777777" w:rsidR="00912081" w:rsidRDefault="00912081" w:rsidP="00912081">
      <w:pPr>
        <w:rPr>
          <w:del w:id="39" w:author="vyznačené změny" w:date="2024-06-10T15:21:00Z" w16du:dateUtc="2024-06-10T13:21:00Z"/>
          <w:lang w:eastAsia="cs-CZ"/>
        </w:rPr>
      </w:pPr>
    </w:p>
    <w:p w14:paraId="11288949" w14:textId="77777777" w:rsidR="00912081" w:rsidRDefault="00912081" w:rsidP="00912081">
      <w:pPr>
        <w:rPr>
          <w:del w:id="40" w:author="vyznačené změny" w:date="2024-06-10T15:21:00Z" w16du:dateUtc="2024-06-10T13:21:00Z"/>
          <w:lang w:eastAsia="cs-CZ"/>
        </w:rPr>
      </w:pPr>
    </w:p>
    <w:p w14:paraId="5B27689F" w14:textId="77777777" w:rsidR="00912081" w:rsidRDefault="00912081" w:rsidP="00912081">
      <w:pPr>
        <w:rPr>
          <w:del w:id="41" w:author="vyznačené změny" w:date="2024-06-10T15:21:00Z" w16du:dateUtc="2024-06-10T13:21:00Z"/>
          <w:lang w:eastAsia="cs-CZ"/>
        </w:rPr>
      </w:pPr>
    </w:p>
    <w:p w14:paraId="11E570F5" w14:textId="77777777" w:rsidR="00912081" w:rsidRPr="00912081" w:rsidRDefault="00912081" w:rsidP="00912081">
      <w:pPr>
        <w:rPr>
          <w:del w:id="42" w:author="vyznačené změny" w:date="2024-06-10T15:21:00Z" w16du:dateUtc="2024-06-10T13:21:00Z"/>
          <w:lang w:eastAsia="cs-CZ"/>
        </w:rPr>
      </w:pPr>
    </w:p>
    <w:p w14:paraId="06D483A0" w14:textId="575A8FFE" w:rsidR="003F1618" w:rsidRDefault="003F1618" w:rsidP="00B25176">
      <w:pPr>
        <w:pStyle w:val="Nadpis1"/>
        <w:widowControl w:val="0"/>
        <w:suppressAutoHyphens w:val="0"/>
        <w:ind w:left="709" w:hanging="709"/>
        <w:rPr>
          <w:rFonts w:eastAsia="Times New Roman"/>
          <w:lang w:eastAsia="cs-CZ"/>
        </w:rPr>
      </w:pPr>
      <w:r>
        <w:rPr>
          <w:rFonts w:eastAsia="Times New Roman"/>
          <w:lang w:eastAsia="cs-CZ"/>
        </w:rPr>
        <w:t>Kontroly a audity</w:t>
      </w:r>
    </w:p>
    <w:p w14:paraId="44E6BB75" w14:textId="3137FBC1" w:rsidR="003F1618" w:rsidRPr="003F1618" w:rsidRDefault="003F1618" w:rsidP="003F1618">
      <w:pPr>
        <w:pStyle w:val="Nadpis2"/>
        <w:ind w:left="709" w:hanging="709"/>
      </w:pPr>
      <w:r w:rsidRPr="003F1618">
        <w:t xml:space="preserve">Zhotovitel se zavazuje poskytnout </w:t>
      </w:r>
      <w:r>
        <w:t>O</w:t>
      </w:r>
      <w:r w:rsidRPr="003F1618">
        <w:t xml:space="preserve">bjednateli, osobám pověřeným </w:t>
      </w:r>
      <w:r>
        <w:t>O</w:t>
      </w:r>
      <w:r w:rsidRPr="003F1618">
        <w:t xml:space="preserve">bjednatelem nebo  kontrolním orgánům veškerou součinnost, včetně předložení dokladů souvisejících s plněním zakázky, při provádění kontroly </w:t>
      </w:r>
      <w:r w:rsidR="00042DFD">
        <w:t>O</w:t>
      </w:r>
      <w:r w:rsidR="00042DFD" w:rsidRPr="003F1618">
        <w:t>bjednatele</w:t>
      </w:r>
      <w:r w:rsidRPr="003F1618">
        <w:t xml:space="preserve">, </w:t>
      </w:r>
      <w:r w:rsidR="00042DFD">
        <w:t>Z</w:t>
      </w:r>
      <w:r w:rsidR="00042DFD" w:rsidRPr="003F1618">
        <w:t xml:space="preserve">hotovitele </w:t>
      </w:r>
      <w:r w:rsidRPr="003F1618">
        <w:t xml:space="preserve">nebo poddodavatelů ze strany kontrolních orgánů ČR (OIP, DI, DÚ, NKÚ, SFDI, FÚ, MD, MF  aj.) včetně kontroly vyžádané - Evropskou komisí, Evropským úřadem pro boj proti podvodům (OLAF) nebo Evropským účetním dvorem  a zavazuje se respektovat </w:t>
      </w:r>
      <w:r w:rsidR="00042DFD">
        <w:t>O</w:t>
      </w:r>
      <w:r w:rsidR="00042DFD" w:rsidRPr="003F1618">
        <w:t>bjednatelem</w:t>
      </w:r>
      <w:r w:rsidRPr="003F1618">
        <w:t>, nebo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62B248A6" w14:textId="4BC1F9EF" w:rsidR="003F1618" w:rsidRPr="003F1618" w:rsidRDefault="003F1618" w:rsidP="009760AF">
      <w:pPr>
        <w:pStyle w:val="Nadpis2"/>
        <w:spacing w:before="80" w:after="80"/>
        <w:ind w:left="709" w:hanging="709"/>
      </w:pPr>
      <w:r w:rsidRPr="003F1618">
        <w:t xml:space="preserve">Zhotovitel se zavazuje na výzvu Objednatele poskytnout součinnost při výkonu finanční kontroly podle zákona č. 320/2001 Sb., o finanční kontrole ve veřejné správě a o změně některých zákonů (zákon o finanční kontrole), ve znění pozdějších předpisů. Zhotovitel se zavazuje poskytnout přiměřený přístup zástupcům Objednatele a zástupcům shora uvedených či jiných příslušných kontrolních orgánů do míst a lokalit plnění </w:t>
      </w:r>
      <w:r w:rsidR="00882446">
        <w:t>S</w:t>
      </w:r>
      <w:r w:rsidR="00882446" w:rsidRPr="003F1618">
        <w:t>mlouvy</w:t>
      </w:r>
      <w:r w:rsidRPr="003F1618">
        <w:t>,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14:paraId="6C99FDA4" w14:textId="6B9E2DB6" w:rsidR="003F1618" w:rsidRPr="003F1618" w:rsidRDefault="003F1618" w:rsidP="009760AF">
      <w:pPr>
        <w:pStyle w:val="Nadpis2"/>
        <w:spacing w:before="80" w:after="80"/>
        <w:ind w:left="709" w:hanging="709"/>
      </w:pPr>
      <w:r>
        <w:t>Z</w:t>
      </w:r>
      <w:r w:rsidRPr="003F1618">
        <w:t xml:space="preserve">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w:t>
      </w:r>
      <w:r w:rsidR="00B25176">
        <w:t>S</w:t>
      </w:r>
      <w:r w:rsidRPr="003F1618">
        <w:t xml:space="preserve">mlouvy. </w:t>
      </w:r>
      <w:r w:rsidR="00B25176" w:rsidRPr="003F1618">
        <w:t xml:space="preserve">S ohledem na </w:t>
      </w:r>
      <w:r w:rsidR="00F9277D">
        <w:br/>
      </w:r>
      <w:r w:rsidR="00B25176" w:rsidRPr="003F1618">
        <w:t xml:space="preserve">§ 1769 </w:t>
      </w:r>
      <w:r w:rsidR="00AC6343">
        <w:t>O</w:t>
      </w:r>
      <w:r w:rsidR="00AC6343" w:rsidRPr="003F1618">
        <w:t xml:space="preserve">bčanského </w:t>
      </w:r>
      <w:r w:rsidR="00B25176" w:rsidRPr="003F1618">
        <w:t>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6AA467A6" w14:textId="4AEA0611" w:rsidR="003F1618" w:rsidRPr="003F1618" w:rsidRDefault="003F1618" w:rsidP="003F1618">
      <w:pPr>
        <w:pStyle w:val="Nadpis2"/>
        <w:ind w:left="709" w:hanging="709"/>
      </w:pPr>
      <w:r w:rsidRPr="003F1618">
        <w:t xml:space="preserve">Zhotovitel se zavazuje vést, ukládat a spravovat záznamy ohledně lhůt a výdajů spojených s prováděním předmětu plnění v souladu s právními předpisy a požadavky Evropské komise, Evropského úřadu pro boj proti podvodům a Evropského účetního dvora. Zhotovitel uchová potřebné záznamy tak, aby </w:t>
      </w:r>
      <w:r w:rsidR="00355F7F">
        <w:t>O</w:t>
      </w:r>
      <w:r w:rsidR="00355F7F" w:rsidRPr="003F1618">
        <w:t xml:space="preserve">bjednatel </w:t>
      </w:r>
      <w:r w:rsidRPr="003F1618">
        <w:t xml:space="preserve">nebo jím určená osoba mohl po dobu 10 (deseti) let po ukončení předmětu plnění dle </w:t>
      </w:r>
      <w:r w:rsidR="00882446">
        <w:t>S</w:t>
      </w:r>
      <w:r w:rsidR="00882446" w:rsidRPr="003F1618">
        <w:t>mlouvy</w:t>
      </w:r>
      <w:r w:rsidRPr="003F1618">
        <w:t xml:space="preserve">, po ukončení její účinnosti nebo po provedení závěrečné platby, podle toho, který termín nastane později, po předchozím oznámení provést kontrolu těchto výkazů a záznamů. Zhotovitel zajistí a odpovídá za to, že záznamy a výkazy všech poddodavatelů nebo třetích osob, budou uchovány tak, aby bylo možno řádně provést jejich kontrolu subjekty dle předchozí věty. S ohledem na § 1769 </w:t>
      </w:r>
      <w:r w:rsidR="00CB0893">
        <w:t>O</w:t>
      </w:r>
      <w:r w:rsidR="00CB0893" w:rsidRPr="003F1618">
        <w:t xml:space="preserve">bčanského </w:t>
      </w:r>
      <w:r w:rsidRPr="003F1618">
        <w:t xml:space="preserve">zákoníku </w:t>
      </w:r>
      <w:r w:rsidR="00B00354">
        <w:t>S</w:t>
      </w:r>
      <w:r w:rsidR="00B00354" w:rsidRPr="003F1618">
        <w:t xml:space="preserve">mluvní </w:t>
      </w:r>
      <w:r w:rsidRPr="003F1618">
        <w:t>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04ADA30A" w14:textId="4FA4F840" w:rsidR="00F31512" w:rsidRPr="00F31512" w:rsidRDefault="004E1498" w:rsidP="00B25176">
      <w:pPr>
        <w:pStyle w:val="Nadpis1"/>
        <w:widowControl w:val="0"/>
        <w:suppressAutoHyphens w:val="0"/>
        <w:ind w:left="709" w:hanging="709"/>
        <w:rPr>
          <w:rFonts w:eastAsia="Times New Roman"/>
          <w:lang w:eastAsia="cs-CZ"/>
        </w:rPr>
      </w:pPr>
      <w:r w:rsidRPr="004E1498">
        <w:rPr>
          <w:rFonts w:eastAsia="Times New Roman"/>
          <w:lang w:eastAsia="cs-CZ"/>
        </w:rPr>
        <w:t>Závěrečná ujednání</w:t>
      </w:r>
    </w:p>
    <w:p w14:paraId="23586508" w14:textId="77777777" w:rsidR="008B55AD" w:rsidRPr="00794988" w:rsidRDefault="008B55AD" w:rsidP="009760AF">
      <w:pPr>
        <w:pStyle w:val="Nadpis2"/>
        <w:widowControl w:val="0"/>
        <w:spacing w:after="60"/>
        <w:ind w:left="680" w:hanging="680"/>
      </w:pPr>
      <w:r w:rsidRPr="00794988">
        <w:t>Práva a povinnosti Smluvních stran se řídí touto Smlouvou včetně jejích příloh. V případě jakéhokoliv rozporu mezi textem této Smlouvy a textem jejích příloh se použije zvláštní úprava obsažená v textu této Smlouvy. Pokud jde o přílohy Smlouvy, tyto se uvádí v následujícím pořadí závaznosti, přičemž platí, že v případě potenciálních rozporů mezi přílohami Smlouvy má přednost vždy dokument uvedený výše dle následujícího pořadí:</w:t>
      </w:r>
    </w:p>
    <w:p w14:paraId="11289703" w14:textId="4DC84E04" w:rsidR="008B55AD" w:rsidRPr="00794988" w:rsidRDefault="008B55AD" w:rsidP="009760AF">
      <w:pPr>
        <w:pStyle w:val="Nadpis2"/>
        <w:widowControl w:val="0"/>
        <w:numPr>
          <w:ilvl w:val="1"/>
          <w:numId w:val="12"/>
        </w:numPr>
        <w:spacing w:before="80" w:after="80"/>
        <w:ind w:left="1134" w:hanging="425"/>
      </w:pPr>
      <w:r w:rsidRPr="00794988">
        <w:t xml:space="preserve">Zvláštní technické podmínky (ZTP) – </w:t>
      </w:r>
      <w:r>
        <w:t>p</w:t>
      </w:r>
      <w:r w:rsidRPr="00794988">
        <w:t xml:space="preserve">říloha č. </w:t>
      </w:r>
      <w:r>
        <w:t>2</w:t>
      </w:r>
      <w:r w:rsidRPr="00794988">
        <w:t xml:space="preserve"> Smlouvy;</w:t>
      </w:r>
    </w:p>
    <w:p w14:paraId="2B615B66" w14:textId="230E341B" w:rsidR="00912081" w:rsidRPr="00912081" w:rsidRDefault="008B55AD" w:rsidP="00BF625D">
      <w:pPr>
        <w:pStyle w:val="Nadpis2"/>
        <w:widowControl w:val="0"/>
        <w:numPr>
          <w:ilvl w:val="1"/>
          <w:numId w:val="12"/>
        </w:numPr>
        <w:spacing w:before="80" w:after="80"/>
        <w:ind w:left="1134" w:hanging="425"/>
      </w:pPr>
      <w:r w:rsidRPr="00794988">
        <w:lastRenderedPageBreak/>
        <w:t>Přílohy Zvláštních technických podmínek (ZTP) vč. jejich příloh;</w:t>
      </w:r>
    </w:p>
    <w:p w14:paraId="2A2B2EA3" w14:textId="77777777" w:rsidR="00912081" w:rsidRPr="00912081" w:rsidRDefault="00912081" w:rsidP="00912081">
      <w:pPr>
        <w:rPr>
          <w:del w:id="43" w:author="vyznačené změny" w:date="2024-06-10T15:21:00Z" w16du:dateUtc="2024-06-10T13:21:00Z"/>
          <w:lang w:eastAsia="cs-CZ"/>
        </w:rPr>
      </w:pPr>
    </w:p>
    <w:p w14:paraId="7B34B15D" w14:textId="77777777" w:rsidR="008B55AD" w:rsidRPr="00794988" w:rsidRDefault="008B55AD" w:rsidP="009760AF">
      <w:pPr>
        <w:pStyle w:val="Nadpis2"/>
        <w:widowControl w:val="0"/>
        <w:numPr>
          <w:ilvl w:val="1"/>
          <w:numId w:val="12"/>
        </w:numPr>
        <w:spacing w:before="80" w:after="80"/>
        <w:ind w:left="1134" w:hanging="425"/>
      </w:pPr>
      <w:r w:rsidRPr="00794988">
        <w:t>Další přílohy k této Smlouvě (pokud tyto přílohy nejsou uvedeny pod jiným písmenem a) až e);</w:t>
      </w:r>
    </w:p>
    <w:p w14:paraId="2F852F80" w14:textId="7EF65F79" w:rsidR="008B55AD" w:rsidRPr="00794988" w:rsidRDefault="008B55AD" w:rsidP="009760AF">
      <w:pPr>
        <w:pStyle w:val="Nadpis2"/>
        <w:widowControl w:val="0"/>
        <w:numPr>
          <w:ilvl w:val="1"/>
          <w:numId w:val="12"/>
        </w:numPr>
        <w:spacing w:before="80" w:after="80"/>
        <w:ind w:left="1134" w:hanging="425"/>
      </w:pPr>
      <w:r w:rsidRPr="00794988">
        <w:t>Zadávací podmínky Veřejné zakázky ve smyslu dokumentu označeného jako Pokyny pro dodavatele;</w:t>
      </w:r>
    </w:p>
    <w:p w14:paraId="237C1EF0" w14:textId="57C28A1A" w:rsidR="008B55AD" w:rsidRPr="00794988" w:rsidRDefault="008B55AD" w:rsidP="00EF7369">
      <w:pPr>
        <w:pStyle w:val="Nadpis2"/>
        <w:widowControl w:val="0"/>
        <w:numPr>
          <w:ilvl w:val="1"/>
          <w:numId w:val="12"/>
        </w:numPr>
        <w:ind w:left="1134" w:hanging="425"/>
      </w:pPr>
      <w:r w:rsidRPr="00794988">
        <w:t xml:space="preserve">další podklady předané Objednatelem pro účely provádění </w:t>
      </w:r>
      <w:r w:rsidR="00981FB3">
        <w:t>Díla</w:t>
      </w:r>
      <w:r w:rsidRPr="00794988">
        <w:t>.</w:t>
      </w:r>
    </w:p>
    <w:p w14:paraId="208700BA" w14:textId="77777777" w:rsidR="004E1498" w:rsidRPr="004E1498" w:rsidRDefault="004E1498" w:rsidP="009760AF">
      <w:pPr>
        <w:pStyle w:val="Nadpis2"/>
        <w:widowControl w:val="0"/>
        <w:spacing w:before="80" w:after="80"/>
        <w:ind w:left="709" w:hanging="709"/>
      </w:pPr>
      <w:r w:rsidRPr="004E1498">
        <w:t xml:space="preserve">Zhotovitel prohlašuje, že </w:t>
      </w:r>
    </w:p>
    <w:p w14:paraId="7633B164" w14:textId="2B3E61B4" w:rsidR="004E1498" w:rsidRPr="004E1498" w:rsidRDefault="004E1498" w:rsidP="009760AF">
      <w:pPr>
        <w:pStyle w:val="Nadpis3"/>
        <w:widowControl w:val="0"/>
        <w:spacing w:before="80" w:after="80"/>
        <w:ind w:left="1560" w:hanging="709"/>
      </w:pPr>
      <w:r w:rsidRPr="004E1498">
        <w:t xml:space="preserve">se zněním Obchodních podmínek se před podpisem této </w:t>
      </w:r>
      <w:r w:rsidR="00D9782E">
        <w:t>Sml</w:t>
      </w:r>
      <w:r w:rsidRPr="004E1498">
        <w:t>ouvy seznámil,</w:t>
      </w:r>
    </w:p>
    <w:p w14:paraId="382930A8" w14:textId="19C2AA6F" w:rsidR="004E1498" w:rsidRDefault="004E1498" w:rsidP="009760AF">
      <w:pPr>
        <w:pStyle w:val="Nadpis3"/>
        <w:widowControl w:val="0"/>
        <w:spacing w:after="80"/>
        <w:ind w:left="1560" w:hanging="709"/>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4506D05A" w14:textId="48C88837" w:rsidR="008B55AD" w:rsidRPr="004E1498" w:rsidRDefault="008B55AD" w:rsidP="004E5AC5">
      <w:pPr>
        <w:pStyle w:val="Nadpis2"/>
        <w:widowControl w:val="0"/>
        <w:ind w:left="709" w:hanging="709"/>
      </w:pPr>
      <w:r w:rsidRPr="004E1498">
        <w:t xml:space="preserve">Poté, co Zhotovitel poprvé obdrží spolu se Smlouvou i Obchodní podmínky v písemné formě, postačí pro veškeré další případy </w:t>
      </w:r>
      <w:r>
        <w:t>Sml</w:t>
      </w:r>
      <w:r w:rsidRPr="004E1498">
        <w:t xml:space="preserve">uv mezi Smluvními stranami pro to, aby se </w:t>
      </w:r>
      <w:r>
        <w:t>Sml</w:t>
      </w:r>
      <w:r w:rsidRPr="004E1498">
        <w:t>ouva řídila Obchodními podmínkami, pokud Smlouva na Obchodní podmínky pouze odkáže, aniž by bylo třeba Obchodní podmínky činit fyzickou součástí vyhotovení Smlouvy, neboť Zhotoviteli již bude obsah Obchodních podmínek známý.</w:t>
      </w:r>
    </w:p>
    <w:p w14:paraId="5714FC03" w14:textId="4E72FDFC" w:rsidR="004E5595" w:rsidRDefault="004E5595" w:rsidP="004E5595">
      <w:pPr>
        <w:pStyle w:val="Nadpis2"/>
        <w:ind w:left="709" w:hanging="709"/>
      </w:pPr>
      <w:r>
        <w:t xml:space="preserve">Smluvní strany podpisem této Smlouvy vylučují, že se při právním styku mezi </w:t>
      </w:r>
      <w:r w:rsidR="00B00354">
        <w:t xml:space="preserve">Smluvními </w:t>
      </w:r>
      <w:r>
        <w:t xml:space="preserve">stranami přihlíží k obchodním zvyklostem, které tak nemají přednost před ustanoveními zákona dle ust. § 558 odst. 2 </w:t>
      </w:r>
      <w:r w:rsidR="00E237D2">
        <w:t>O</w:t>
      </w:r>
      <w:r>
        <w:t>bčanského zákoníku.</w:t>
      </w:r>
    </w:p>
    <w:p w14:paraId="05D8EF5A" w14:textId="16E3C315" w:rsidR="004E5595" w:rsidRDefault="004E5595" w:rsidP="004E5595">
      <w:pPr>
        <w:pStyle w:val="Nadpis2"/>
        <w:ind w:left="709" w:hanging="709"/>
      </w:pPr>
      <w:r>
        <w:t xml:space="preserve">Žádné úkony či jednání ze strany Objednatele nelze považovat za příslib uzavření Smlouvy nebo dodatku k ní. V souladu s ust. § 1740 odst. 3 </w:t>
      </w:r>
      <w:r w:rsidR="00D97526">
        <w:t xml:space="preserve">Občanského </w:t>
      </w:r>
      <w:r>
        <w:t xml:space="preserve">zákoníku Objednatel nepřipouští přijetí návrhu na uzavření Smlouvy s dodatkem nebo odchylkou, čímž druhá </w:t>
      </w:r>
      <w:r w:rsidR="00E90498">
        <w:t xml:space="preserve">Smluvní </w:t>
      </w:r>
      <w:r>
        <w:t xml:space="preserve">strana podpisem Smlouvy souhlasí. </w:t>
      </w:r>
    </w:p>
    <w:p w14:paraId="2C22BB50" w14:textId="0D005130" w:rsidR="004E5595" w:rsidRPr="004E5595" w:rsidRDefault="004E5595" w:rsidP="004E5595">
      <w:pPr>
        <w:pStyle w:val="Nadpis2"/>
        <w:ind w:left="709" w:hanging="709"/>
      </w:pPr>
      <w:r w:rsidRPr="004E5595">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342E0E0" w14:textId="77777777" w:rsidR="00BE607F" w:rsidRDefault="004E5595" w:rsidP="00BE607F">
      <w:pPr>
        <w:pStyle w:val="Nadpis2"/>
        <w:ind w:left="709" w:hanging="709"/>
      </w:pPr>
      <w:r w:rsidRPr="004E5595">
        <w:t xml:space="preserve">Práva a povinnosti </w:t>
      </w:r>
      <w:r w:rsidR="00577A94">
        <w:t>S</w:t>
      </w:r>
      <w:r w:rsidRPr="004E5595">
        <w:t xml:space="preserve">mluvních stran vyplývající z této Smlouvy se řídí </w:t>
      </w:r>
      <w:r w:rsidR="00B66D79">
        <w:t>O</w:t>
      </w:r>
      <w:r w:rsidR="00B66D79" w:rsidRPr="004E5595">
        <w:t xml:space="preserve">bčanským </w:t>
      </w:r>
      <w:r w:rsidRPr="004E5595">
        <w:t>zákoníkem a ostatními příslušnými právními předpisy českého právního řádu.</w:t>
      </w:r>
    </w:p>
    <w:p w14:paraId="77779406" w14:textId="665A0859" w:rsidR="00BE607F" w:rsidRPr="0020555B" w:rsidRDefault="00BE607F" w:rsidP="00837E1F">
      <w:pPr>
        <w:pStyle w:val="Nadpis2"/>
        <w:ind w:left="709" w:hanging="709"/>
        <w:rPr>
          <w:rFonts w:ascii="Verdana" w:hAnsi="Verdana" w:cstheme="minorHAnsi"/>
        </w:rPr>
      </w:pPr>
      <w:r w:rsidRPr="0020555B">
        <w:rPr>
          <w:rFonts w:ascii="Verdana" w:hAnsi="Verdana" w:cs="Arial"/>
        </w:rPr>
        <w:t xml:space="preserve">Smluvní vztahy výslovně neupravené </w:t>
      </w:r>
      <w:r w:rsidRPr="0020555B">
        <w:rPr>
          <w:rFonts w:ascii="Verdana" w:hAnsi="Verdana" w:cstheme="minorHAnsi"/>
        </w:rPr>
        <w:t>touto Smlouvou se řídí občanským zákoníkem a platnými obecně závaznými právními předpisy. Veškerá práva a povinnosti Smluvních stran vyplývající z této Smlouvy se řídí českým právním řádem.</w:t>
      </w:r>
    </w:p>
    <w:p w14:paraId="79C4F38F" w14:textId="77777777" w:rsidR="004E5595" w:rsidRPr="004E5595" w:rsidRDefault="004E5595" w:rsidP="004E5595">
      <w:pPr>
        <w:pStyle w:val="Nadpis2"/>
        <w:ind w:left="709" w:hanging="709"/>
      </w:pPr>
      <w:r w:rsidRPr="004E5595">
        <w:t>Tato Smlouva nabývá platnosti dnem jejího podpisu poslední Smluvní stranou a účinnosti dnem uveřejnění v registru smluv.</w:t>
      </w:r>
    </w:p>
    <w:p w14:paraId="16AF2313" w14:textId="7AA411CC" w:rsidR="00577A94" w:rsidRDefault="004E5595" w:rsidP="004E5595">
      <w:pPr>
        <w:pStyle w:val="Nadpis2"/>
        <w:ind w:left="709" w:hanging="709"/>
      </w:pPr>
      <w:r w:rsidRPr="004E5595">
        <w:t xml:space="preserve">Tuto Smlouvu je možné měnit pouze písemnou dohodou </w:t>
      </w:r>
      <w:r w:rsidR="00B66D79">
        <w:t>S</w:t>
      </w:r>
      <w:r w:rsidR="00B66D79" w:rsidRPr="004E5595">
        <w:t xml:space="preserve">mluvních </w:t>
      </w:r>
      <w:r w:rsidRPr="004E5595">
        <w:t xml:space="preserve">stran ve formě číslovaných dodatků této Smlouvy, podepsaných za každou </w:t>
      </w:r>
      <w:r w:rsidR="00B66D79">
        <w:t>S</w:t>
      </w:r>
      <w:r w:rsidR="00B66D79" w:rsidRPr="004E5595">
        <w:t xml:space="preserve">mluvní </w:t>
      </w:r>
      <w:r w:rsidRPr="004E5595">
        <w:t xml:space="preserve">stranu osobou nebo osobami oprávněnými jednat za </w:t>
      </w:r>
      <w:r w:rsidR="00B66D79">
        <w:t>S</w:t>
      </w:r>
      <w:r w:rsidRPr="004E5595">
        <w:t>mluvní stranu.</w:t>
      </w:r>
    </w:p>
    <w:p w14:paraId="034BB2BA" w14:textId="70451B7E" w:rsidR="00F86E0E" w:rsidRPr="00F86E0E" w:rsidRDefault="00F86E0E" w:rsidP="00F86E0E">
      <w:pPr>
        <w:pStyle w:val="Nadpis2"/>
        <w:ind w:left="709" w:hanging="709"/>
      </w:pPr>
      <w:bookmarkStart w:id="44" w:name="_Hlk160535077"/>
      <w:r w:rsidRPr="00F86E0E">
        <w:t>Tato Smlouva je vyhotovena elektronicky a podepsána zaručeným elektronickým podpisem založeným na kvalifikovaném certifikátu pro elektronický podpis nebo kvalifikovaným elektronickým podpisem.</w:t>
      </w:r>
    </w:p>
    <w:p w14:paraId="19A12285" w14:textId="61BB87AA" w:rsidR="004E1498" w:rsidRPr="00351C05" w:rsidRDefault="00B458EC" w:rsidP="004E5595">
      <w:pPr>
        <w:pStyle w:val="Nadpis2"/>
        <w:ind w:left="709" w:hanging="709"/>
      </w:pPr>
      <w:r w:rsidRPr="00351C05">
        <w:t>Součástí této Smlouvy jsou následující p</w:t>
      </w:r>
      <w:r w:rsidR="004E1498" w:rsidRPr="00351C05">
        <w:t>řílohy</w:t>
      </w:r>
      <w:r w:rsidR="004E5AC5">
        <w:t>:</w:t>
      </w:r>
    </w:p>
    <w:p w14:paraId="13F6B238" w14:textId="71E7A1CF" w:rsidR="00315CEB" w:rsidRPr="00351C05" w:rsidRDefault="00315CEB" w:rsidP="00351C05">
      <w:pPr>
        <w:pStyle w:val="Plohy"/>
        <w:ind w:left="1134" w:hanging="283"/>
      </w:pPr>
      <w:r w:rsidRPr="00351C05">
        <w:t xml:space="preserve">Obchodní podmínky ke Smlouvě </w:t>
      </w:r>
    </w:p>
    <w:p w14:paraId="132EAB42" w14:textId="7C37D1F3" w:rsidR="006E6E61" w:rsidRPr="00351C05" w:rsidRDefault="00B458EC" w:rsidP="00351C05">
      <w:pPr>
        <w:pStyle w:val="Plohy"/>
        <w:ind w:left="1134" w:hanging="283"/>
      </w:pPr>
      <w:r w:rsidRPr="00351C05">
        <w:t>Zvláštní technické podmínky</w:t>
      </w:r>
    </w:p>
    <w:p w14:paraId="006CBB1A" w14:textId="00DF806F" w:rsidR="006E6E61" w:rsidRPr="00351C05" w:rsidRDefault="00B458EC" w:rsidP="00351C05">
      <w:pPr>
        <w:pStyle w:val="Plohy"/>
        <w:ind w:left="1134" w:hanging="283"/>
      </w:pPr>
      <w:r w:rsidRPr="00351C05">
        <w:t xml:space="preserve">Rozpis </w:t>
      </w:r>
      <w:r w:rsidR="00097711">
        <w:t>ceny</w:t>
      </w:r>
    </w:p>
    <w:p w14:paraId="1E9E968B" w14:textId="77777777" w:rsidR="00B458EC" w:rsidRPr="00351C05" w:rsidRDefault="00B458EC" w:rsidP="00351C05">
      <w:pPr>
        <w:pStyle w:val="Plohy"/>
        <w:ind w:left="1134" w:hanging="283"/>
      </w:pPr>
      <w:r w:rsidRPr="00351C05">
        <w:t xml:space="preserve">Seznam poddodavatelů </w:t>
      </w:r>
      <w:r w:rsidRPr="00632E3A">
        <w:rPr>
          <w:highlight w:val="yellow"/>
        </w:rPr>
        <w:t>– doplní Zhotovitel</w:t>
      </w:r>
    </w:p>
    <w:p w14:paraId="0590D237" w14:textId="5F9D6F33" w:rsidR="00B458EC" w:rsidRPr="00376397" w:rsidRDefault="00B458EC" w:rsidP="00351C05">
      <w:pPr>
        <w:pStyle w:val="Plohy"/>
        <w:ind w:left="1134" w:hanging="283"/>
      </w:pPr>
      <w:r w:rsidRPr="00351C05">
        <w:lastRenderedPageBreak/>
        <w:t>Plná moc (</w:t>
      </w:r>
      <w:r w:rsidR="00460BA5">
        <w:rPr>
          <w:i/>
        </w:rPr>
        <w:t>byla</w:t>
      </w:r>
      <w:r w:rsidRPr="00351C05">
        <w:rPr>
          <w:i/>
        </w:rPr>
        <w:t>-li potřeba</w:t>
      </w:r>
      <w:r w:rsidRPr="00351C05">
        <w:t>)</w:t>
      </w:r>
      <w:r w:rsidR="00500CB0" w:rsidRPr="00500CB0">
        <w:rPr>
          <w:highlight w:val="yellow"/>
        </w:rPr>
        <w:t xml:space="preserve"> </w:t>
      </w:r>
      <w:r w:rsidR="00500CB0" w:rsidRPr="00632E3A">
        <w:rPr>
          <w:highlight w:val="yellow"/>
        </w:rPr>
        <w:t>– doplní Zhotovitel</w:t>
      </w:r>
    </w:p>
    <w:p w14:paraId="35BFECA4" w14:textId="2777F7E9" w:rsidR="00376397" w:rsidRDefault="00376397" w:rsidP="00351C05">
      <w:pPr>
        <w:pStyle w:val="Plohy"/>
        <w:ind w:left="1134" w:hanging="283"/>
      </w:pPr>
      <w:r>
        <w:t>Informační přehled pojištění Objednatele</w:t>
      </w:r>
    </w:p>
    <w:p w14:paraId="468E8436" w14:textId="350E2A0E" w:rsidR="00F2620A" w:rsidRPr="00351C05" w:rsidRDefault="00F2620A" w:rsidP="00351C05">
      <w:pPr>
        <w:pStyle w:val="Plohy"/>
        <w:ind w:left="1134" w:hanging="283"/>
        <w:rPr>
          <w:ins w:id="45" w:author="vyznačené změny" w:date="2024-06-10T15:21:00Z" w16du:dateUtc="2024-06-10T13:21:00Z"/>
        </w:rPr>
      </w:pPr>
      <w:ins w:id="46" w:author="vyznačené změny" w:date="2024-06-10T15:21:00Z" w16du:dateUtc="2024-06-10T13:21:00Z">
        <w:r w:rsidRPr="00F2620A">
          <w:t>Oprávněné osoby</w:t>
        </w:r>
      </w:ins>
    </w:p>
    <w:bookmarkEnd w:id="44"/>
    <w:p w14:paraId="4720079D" w14:textId="77777777" w:rsidR="00912081" w:rsidRDefault="00912081" w:rsidP="00B47CFA">
      <w:pPr>
        <w:pStyle w:val="ZaObjdnateleZhotovitele"/>
        <w:spacing w:before="120"/>
        <w:rPr>
          <w:rFonts w:asciiTheme="majorHAnsi" w:hAnsiTheme="majorHAnsi"/>
          <w:b/>
          <w:bCs/>
        </w:rPr>
      </w:pPr>
    </w:p>
    <w:p w14:paraId="6107795D" w14:textId="0C3E250C" w:rsidR="00351C05" w:rsidRDefault="00351C05" w:rsidP="00B47CFA">
      <w:pPr>
        <w:pStyle w:val="ZaObjdnateleZhotovitele"/>
        <w:spacing w:before="120"/>
      </w:pPr>
      <w:r w:rsidRPr="00C87C45">
        <w:rPr>
          <w:rFonts w:asciiTheme="majorHAnsi" w:hAnsiTheme="majorHAnsi"/>
          <w:b/>
          <w:bCs/>
        </w:rPr>
        <w:t>Smluvní strany prohlašují, že si tuto Smlouvu přečetly, s jejím obsahem souhlasí</w:t>
      </w:r>
      <w:r>
        <w:rPr>
          <w:rFonts w:asciiTheme="majorHAnsi" w:hAnsiTheme="majorHAnsi"/>
          <w:b/>
          <w:bCs/>
        </w:rPr>
        <w:t>, uzavírají ji nikoliv v tísni, ani za nápadně nevýhodných podmínek</w:t>
      </w:r>
      <w:r w:rsidRPr="00C87C45">
        <w:rPr>
          <w:rFonts w:asciiTheme="majorHAnsi" w:hAnsiTheme="majorHAnsi"/>
          <w:b/>
          <w:bCs/>
        </w:rPr>
        <w:t xml:space="preserve"> a na důkaz toho k ní připojují svoje podpisy.</w:t>
      </w:r>
    </w:p>
    <w:p w14:paraId="63A374A3" w14:textId="61DAD20D" w:rsidR="00613238" w:rsidRPr="00632E3A" w:rsidRDefault="00613238" w:rsidP="00351C05">
      <w:pPr>
        <w:pStyle w:val="ZaObjdnateleZhotovitele"/>
        <w:spacing w:before="240"/>
        <w:rPr>
          <w:b/>
        </w:rPr>
      </w:pPr>
      <w:r w:rsidRPr="00632E3A">
        <w:rPr>
          <w:b/>
        </w:rPr>
        <w:t>Za Objednatele:</w:t>
      </w:r>
      <w:r w:rsidRPr="00632E3A">
        <w:rPr>
          <w:b/>
        </w:rPr>
        <w:tab/>
      </w:r>
      <w:r w:rsidRPr="00632E3A">
        <w:rPr>
          <w:b/>
        </w:rPr>
        <w:tab/>
      </w:r>
      <w:r w:rsidRPr="00632E3A">
        <w:rPr>
          <w:b/>
        </w:rPr>
        <w:tab/>
      </w:r>
      <w:r w:rsidRPr="00632E3A">
        <w:rPr>
          <w:b/>
        </w:rPr>
        <w:tab/>
      </w:r>
      <w:r w:rsidRPr="00632E3A">
        <w:rPr>
          <w:b/>
        </w:rPr>
        <w:tab/>
        <w:t>Za Zhotovitele:</w:t>
      </w:r>
    </w:p>
    <w:p w14:paraId="22B92B05" w14:textId="482D6840" w:rsidR="00351C05" w:rsidRDefault="00351C05" w:rsidP="00351C05">
      <w:pPr>
        <w:pStyle w:val="ZaObjdnateleZhotovitele"/>
        <w:spacing w:before="240"/>
      </w:pPr>
      <w:r>
        <w:t>V Praze</w:t>
      </w:r>
      <w:r>
        <w:tab/>
      </w:r>
      <w:r>
        <w:tab/>
      </w:r>
      <w:r>
        <w:tab/>
      </w:r>
      <w:r>
        <w:tab/>
      </w:r>
      <w:r>
        <w:tab/>
      </w:r>
      <w:r>
        <w:tab/>
      </w:r>
      <w:r>
        <w:tab/>
        <w:t xml:space="preserve">V </w:t>
      </w:r>
      <w:r w:rsidR="00632E3A">
        <w:rPr>
          <w:rFonts w:asciiTheme="majorHAnsi" w:hAnsiTheme="majorHAnsi"/>
        </w:rPr>
        <w:t>„</w:t>
      </w:r>
      <w:r w:rsidR="00632E3A" w:rsidRPr="00632E3A">
        <w:rPr>
          <w:rFonts w:asciiTheme="majorHAnsi" w:hAnsiTheme="majorHAnsi"/>
          <w:noProof/>
          <w:highlight w:val="yellow"/>
        </w:rPr>
        <w:t>[</w:t>
      </w:r>
      <w:r w:rsidR="00632E3A" w:rsidRPr="00632E3A">
        <w:rPr>
          <w:rFonts w:asciiTheme="majorHAnsi" w:hAnsiTheme="majorHAnsi"/>
          <w:iCs/>
          <w:noProof/>
          <w:highlight w:val="yellow"/>
        </w:rPr>
        <w:t>VLOŽÍ Zhotovitel</w:t>
      </w:r>
      <w:r w:rsidR="00632E3A" w:rsidRPr="00632E3A">
        <w:rPr>
          <w:rFonts w:asciiTheme="majorHAnsi" w:hAnsiTheme="majorHAnsi"/>
          <w:noProof/>
          <w:highlight w:val="yellow"/>
        </w:rPr>
        <w:t>]</w:t>
      </w:r>
      <w:r w:rsidR="00632E3A">
        <w:rPr>
          <w:rFonts w:asciiTheme="majorHAnsi" w:hAnsiTheme="majorHAnsi"/>
          <w:noProof/>
          <w:highlight w:val="yellow"/>
        </w:rPr>
        <w:t>“</w:t>
      </w:r>
    </w:p>
    <w:p w14:paraId="4E3EFAF2" w14:textId="7912F096" w:rsidR="00351C05" w:rsidRDefault="00351C05" w:rsidP="00351C05">
      <w:pPr>
        <w:pStyle w:val="ZaObjdnateleZhotovitele"/>
        <w:spacing w:before="240"/>
      </w:pPr>
    </w:p>
    <w:p w14:paraId="66A49650" w14:textId="77777777" w:rsidR="004E5595" w:rsidRDefault="004E5595" w:rsidP="00351C05">
      <w:pPr>
        <w:pStyle w:val="ZaObjdnateleZhotovitele"/>
        <w:spacing w:before="240"/>
      </w:pPr>
    </w:p>
    <w:p w14:paraId="223767FF" w14:textId="429D7841" w:rsidR="00351C05" w:rsidRDefault="00351C05" w:rsidP="00351C05">
      <w:pPr>
        <w:pStyle w:val="ZaObjdnateleZhotovitele"/>
        <w:spacing w:before="240"/>
      </w:pPr>
    </w:p>
    <w:p w14:paraId="63D5C85D" w14:textId="77777777" w:rsidR="00351C05" w:rsidRPr="00151B89" w:rsidRDefault="00351C05" w:rsidP="00351C05">
      <w:pPr>
        <w:spacing w:before="0" w:after="0"/>
        <w:rPr>
          <w:rFonts w:asciiTheme="majorHAnsi" w:hAnsiTheme="majorHAnsi"/>
        </w:rPr>
      </w:pPr>
      <w:r w:rsidRPr="00151B89">
        <w:rPr>
          <w:rFonts w:asciiTheme="majorHAnsi" w:hAnsiTheme="majorHAnsi"/>
        </w:rPr>
        <w:t>……………………………………………………</w:t>
      </w:r>
      <w:r w:rsidRPr="00151B89">
        <w:rPr>
          <w:rFonts w:asciiTheme="majorHAnsi" w:hAnsiTheme="majorHAnsi"/>
        </w:rPr>
        <w:tab/>
      </w:r>
      <w:r w:rsidRPr="00151B89">
        <w:rPr>
          <w:rFonts w:asciiTheme="majorHAnsi" w:hAnsiTheme="majorHAnsi"/>
        </w:rPr>
        <w:tab/>
      </w:r>
      <w:r w:rsidRPr="00151B89">
        <w:rPr>
          <w:rFonts w:asciiTheme="majorHAnsi" w:hAnsiTheme="majorHAnsi"/>
        </w:rPr>
        <w:tab/>
        <w:t>…………………………………………………</w:t>
      </w:r>
      <w:r w:rsidRPr="00151B89">
        <w:rPr>
          <w:rFonts w:asciiTheme="majorHAnsi" w:hAnsiTheme="majorHAnsi"/>
        </w:rPr>
        <w:tab/>
      </w:r>
      <w:r w:rsidRPr="00151B89">
        <w:rPr>
          <w:rFonts w:asciiTheme="majorHAnsi" w:hAnsiTheme="majorHAnsi"/>
        </w:rPr>
        <w:tab/>
      </w:r>
    </w:p>
    <w:p w14:paraId="1B747C44" w14:textId="2E7D7C80" w:rsidR="00351C05" w:rsidRDefault="00156F3A" w:rsidP="00351C05">
      <w:pPr>
        <w:spacing w:before="0" w:after="0"/>
        <w:rPr>
          <w:rFonts w:asciiTheme="majorHAnsi" w:hAnsiTheme="majorHAnsi"/>
          <w:noProof/>
          <w:highlight w:val="yellow"/>
        </w:rPr>
      </w:pPr>
      <w:r w:rsidRPr="00632E3A">
        <w:rPr>
          <w:noProof/>
          <w:highlight w:val="green"/>
        </w:rPr>
        <w:t>"[VLOŽÍ Objednatel]"</w:t>
      </w:r>
      <w:r w:rsidRPr="00156F3A">
        <w:rPr>
          <w:noProof/>
        </w:rPr>
        <w:t xml:space="preserve">  </w:t>
      </w:r>
      <w:r w:rsidR="00351C05">
        <w:rPr>
          <w:noProof/>
        </w:rPr>
        <w:tab/>
      </w:r>
      <w:r w:rsidR="00351C05" w:rsidRPr="00A52782">
        <w:rPr>
          <w:rFonts w:asciiTheme="majorHAnsi" w:hAnsiTheme="majorHAnsi"/>
        </w:rPr>
        <w:t xml:space="preserve"> </w:t>
      </w:r>
      <w:r w:rsidR="00351C05" w:rsidRPr="00A52782">
        <w:rPr>
          <w:rFonts w:asciiTheme="majorHAnsi" w:hAnsiTheme="majorHAnsi"/>
        </w:rPr>
        <w:tab/>
      </w:r>
      <w:r w:rsidR="00351C05" w:rsidRPr="00A52782">
        <w:rPr>
          <w:rFonts w:asciiTheme="majorHAnsi" w:hAnsiTheme="majorHAnsi"/>
        </w:rPr>
        <w:tab/>
      </w:r>
      <w:r w:rsidR="00351C05" w:rsidRPr="00A52782">
        <w:rPr>
          <w:rFonts w:asciiTheme="majorHAnsi" w:hAnsiTheme="majorHAnsi"/>
        </w:rPr>
        <w:tab/>
      </w:r>
      <w:r w:rsidR="00351C05" w:rsidRPr="00A52782">
        <w:rPr>
          <w:rFonts w:asciiTheme="majorHAnsi" w:hAnsiTheme="majorHAnsi"/>
        </w:rPr>
        <w:tab/>
      </w:r>
      <w:bookmarkStart w:id="47" w:name="_Hlk160006051"/>
      <w:r w:rsidR="00632E3A">
        <w:rPr>
          <w:rFonts w:asciiTheme="majorHAnsi" w:hAnsiTheme="majorHAnsi"/>
        </w:rPr>
        <w:t>„</w:t>
      </w:r>
      <w:r w:rsidR="00351C05" w:rsidRPr="00632E3A">
        <w:rPr>
          <w:rFonts w:asciiTheme="majorHAnsi" w:hAnsiTheme="majorHAnsi"/>
          <w:noProof/>
          <w:highlight w:val="yellow"/>
        </w:rPr>
        <w:t>[</w:t>
      </w:r>
      <w:r w:rsidR="00632E3A" w:rsidRPr="00632E3A">
        <w:rPr>
          <w:rFonts w:asciiTheme="majorHAnsi" w:hAnsiTheme="majorHAnsi"/>
          <w:iCs/>
          <w:noProof/>
          <w:highlight w:val="yellow"/>
        </w:rPr>
        <w:t>VLOŽÍ</w:t>
      </w:r>
      <w:r w:rsidR="00351C05" w:rsidRPr="00632E3A">
        <w:rPr>
          <w:rFonts w:asciiTheme="majorHAnsi" w:hAnsiTheme="majorHAnsi"/>
          <w:iCs/>
          <w:noProof/>
          <w:highlight w:val="yellow"/>
        </w:rPr>
        <w:t xml:space="preserve"> Zhotovitel</w:t>
      </w:r>
      <w:r w:rsidR="00351C05" w:rsidRPr="00632E3A">
        <w:rPr>
          <w:rFonts w:asciiTheme="majorHAnsi" w:hAnsiTheme="majorHAnsi"/>
          <w:noProof/>
          <w:highlight w:val="yellow"/>
        </w:rPr>
        <w:t>]</w:t>
      </w:r>
      <w:r w:rsidR="00632E3A">
        <w:rPr>
          <w:rFonts w:asciiTheme="majorHAnsi" w:hAnsiTheme="majorHAnsi"/>
          <w:noProof/>
          <w:highlight w:val="yellow"/>
        </w:rPr>
        <w:t>“</w:t>
      </w:r>
      <w:bookmarkEnd w:id="47"/>
    </w:p>
    <w:p w14:paraId="5F9D63AC" w14:textId="77777777" w:rsidR="00632E3A" w:rsidRDefault="00632E3A" w:rsidP="00632E3A">
      <w:pPr>
        <w:spacing w:before="0" w:after="0"/>
        <w:rPr>
          <w:rFonts w:asciiTheme="majorHAnsi" w:hAnsiTheme="majorHAnsi"/>
          <w:noProof/>
        </w:rPr>
      </w:pPr>
      <w:r w:rsidRPr="00632E3A">
        <w:rPr>
          <w:noProof/>
          <w:highlight w:val="green"/>
        </w:rPr>
        <w:t>"[VLOŽÍ Objednatel]"</w:t>
      </w:r>
      <w:r w:rsidRPr="00156F3A">
        <w:rPr>
          <w:noProof/>
        </w:rPr>
        <w:t xml:space="preserve">  </w:t>
      </w:r>
      <w:r>
        <w:rPr>
          <w:noProof/>
        </w:rPr>
        <w:tab/>
      </w:r>
      <w:r w:rsidRPr="00A52782">
        <w:rPr>
          <w:rFonts w:asciiTheme="majorHAnsi" w:hAnsiTheme="majorHAnsi"/>
        </w:rPr>
        <w:t xml:space="preserve"> </w:t>
      </w:r>
      <w:r w:rsidRPr="00A52782">
        <w:rPr>
          <w:rFonts w:asciiTheme="majorHAnsi" w:hAnsiTheme="majorHAnsi"/>
        </w:rPr>
        <w:tab/>
      </w:r>
      <w:r w:rsidRPr="00A52782">
        <w:rPr>
          <w:rFonts w:asciiTheme="majorHAnsi" w:hAnsiTheme="majorHAnsi"/>
        </w:rPr>
        <w:tab/>
      </w:r>
      <w:r w:rsidRPr="00A52782">
        <w:rPr>
          <w:rFonts w:asciiTheme="majorHAnsi" w:hAnsiTheme="majorHAnsi"/>
        </w:rPr>
        <w:tab/>
      </w:r>
      <w:r w:rsidRPr="00A52782">
        <w:rPr>
          <w:rFonts w:asciiTheme="majorHAnsi" w:hAnsiTheme="majorHAnsi"/>
        </w:rPr>
        <w:tab/>
      </w:r>
      <w:r>
        <w:rPr>
          <w:rFonts w:asciiTheme="majorHAnsi" w:hAnsiTheme="majorHAnsi"/>
        </w:rPr>
        <w:t>„</w:t>
      </w:r>
      <w:r w:rsidRPr="00632E3A">
        <w:rPr>
          <w:rFonts w:asciiTheme="majorHAnsi" w:hAnsiTheme="majorHAnsi"/>
          <w:noProof/>
          <w:highlight w:val="yellow"/>
        </w:rPr>
        <w:t>[</w:t>
      </w:r>
      <w:r w:rsidRPr="00632E3A">
        <w:rPr>
          <w:rFonts w:asciiTheme="majorHAnsi" w:hAnsiTheme="majorHAnsi"/>
          <w:iCs/>
          <w:noProof/>
          <w:highlight w:val="yellow"/>
        </w:rPr>
        <w:t>VLOŽÍ Zhotovitel</w:t>
      </w:r>
      <w:r w:rsidRPr="00632E3A">
        <w:rPr>
          <w:rFonts w:asciiTheme="majorHAnsi" w:hAnsiTheme="majorHAnsi"/>
          <w:noProof/>
          <w:highlight w:val="yellow"/>
        </w:rPr>
        <w:t>]</w:t>
      </w:r>
      <w:r>
        <w:rPr>
          <w:rFonts w:asciiTheme="majorHAnsi" w:hAnsiTheme="majorHAnsi"/>
          <w:noProof/>
          <w:highlight w:val="yellow"/>
        </w:rPr>
        <w:t>“</w:t>
      </w:r>
    </w:p>
    <w:p w14:paraId="3405AFE7" w14:textId="77777777" w:rsidR="00632E3A" w:rsidRDefault="00632E3A" w:rsidP="00632E3A">
      <w:pPr>
        <w:spacing w:before="0" w:after="0"/>
        <w:rPr>
          <w:rFonts w:asciiTheme="majorHAnsi" w:hAnsiTheme="majorHAnsi"/>
          <w:noProof/>
        </w:rPr>
      </w:pPr>
      <w:r w:rsidRPr="00632E3A">
        <w:rPr>
          <w:noProof/>
          <w:highlight w:val="green"/>
        </w:rPr>
        <w:t>"[VLOŽÍ Objednatel]"</w:t>
      </w:r>
      <w:r w:rsidRPr="00156F3A">
        <w:rPr>
          <w:noProof/>
        </w:rPr>
        <w:t xml:space="preserve">  </w:t>
      </w:r>
      <w:r>
        <w:rPr>
          <w:noProof/>
        </w:rPr>
        <w:tab/>
      </w:r>
      <w:r w:rsidRPr="00A52782">
        <w:rPr>
          <w:rFonts w:asciiTheme="majorHAnsi" w:hAnsiTheme="majorHAnsi"/>
        </w:rPr>
        <w:t xml:space="preserve"> </w:t>
      </w:r>
      <w:r w:rsidRPr="00A52782">
        <w:rPr>
          <w:rFonts w:asciiTheme="majorHAnsi" w:hAnsiTheme="majorHAnsi"/>
        </w:rPr>
        <w:tab/>
      </w:r>
      <w:r w:rsidRPr="00A52782">
        <w:rPr>
          <w:rFonts w:asciiTheme="majorHAnsi" w:hAnsiTheme="majorHAnsi"/>
        </w:rPr>
        <w:tab/>
      </w:r>
      <w:r w:rsidRPr="00A52782">
        <w:rPr>
          <w:rFonts w:asciiTheme="majorHAnsi" w:hAnsiTheme="majorHAnsi"/>
        </w:rPr>
        <w:tab/>
      </w:r>
      <w:r w:rsidRPr="00A52782">
        <w:rPr>
          <w:rFonts w:asciiTheme="majorHAnsi" w:hAnsiTheme="majorHAnsi"/>
        </w:rPr>
        <w:tab/>
      </w:r>
      <w:r>
        <w:rPr>
          <w:rFonts w:asciiTheme="majorHAnsi" w:hAnsiTheme="majorHAnsi"/>
        </w:rPr>
        <w:t>„</w:t>
      </w:r>
      <w:r w:rsidRPr="00632E3A">
        <w:rPr>
          <w:rFonts w:asciiTheme="majorHAnsi" w:hAnsiTheme="majorHAnsi"/>
          <w:noProof/>
          <w:highlight w:val="yellow"/>
        </w:rPr>
        <w:t>[</w:t>
      </w:r>
      <w:r w:rsidRPr="00632E3A">
        <w:rPr>
          <w:rFonts w:asciiTheme="majorHAnsi" w:hAnsiTheme="majorHAnsi"/>
          <w:iCs/>
          <w:noProof/>
          <w:highlight w:val="yellow"/>
        </w:rPr>
        <w:t>VLOŽÍ Zhotovitel</w:t>
      </w:r>
      <w:r w:rsidRPr="00632E3A">
        <w:rPr>
          <w:rFonts w:asciiTheme="majorHAnsi" w:hAnsiTheme="majorHAnsi"/>
          <w:noProof/>
          <w:highlight w:val="yellow"/>
        </w:rPr>
        <w:t>]</w:t>
      </w:r>
      <w:r>
        <w:rPr>
          <w:rFonts w:asciiTheme="majorHAnsi" w:hAnsiTheme="majorHAnsi"/>
          <w:noProof/>
          <w:highlight w:val="yellow"/>
        </w:rPr>
        <w:t>“</w:t>
      </w:r>
    </w:p>
    <w:p w14:paraId="2A1548BF" w14:textId="77777777" w:rsidR="00632E3A" w:rsidRDefault="00632E3A" w:rsidP="00351C05">
      <w:pPr>
        <w:spacing w:before="0" w:after="0"/>
        <w:rPr>
          <w:rFonts w:asciiTheme="majorHAnsi" w:hAnsiTheme="majorHAnsi"/>
          <w:noProof/>
        </w:rPr>
        <w:sectPr w:rsidR="00632E3A" w:rsidSect="00845E5E">
          <w:headerReference w:type="default" r:id="rId16"/>
          <w:footerReference w:type="default" r:id="rId17"/>
          <w:headerReference w:type="first" r:id="rId18"/>
          <w:footerReference w:type="first" r:id="rId19"/>
          <w:pgSz w:w="11906" w:h="16838" w:code="9"/>
          <w:pgMar w:top="1049" w:right="1134" w:bottom="1474" w:left="2070" w:header="1035" w:footer="670" w:gutter="0"/>
          <w:cols w:space="708"/>
          <w:titlePg/>
          <w:docGrid w:linePitch="360"/>
        </w:sectPr>
      </w:pPr>
    </w:p>
    <w:p w14:paraId="184FC49E" w14:textId="525FFD16" w:rsidR="00632E3A" w:rsidRDefault="00632E3A" w:rsidP="00632E3A">
      <w:pPr>
        <w:spacing w:before="0" w:after="0"/>
        <w:rPr>
          <w:rFonts w:eastAsia="Times New Roman" w:cs="Times New Roman"/>
          <w:lang w:eastAsia="cs-CZ"/>
        </w:rPr>
      </w:pPr>
      <w:r w:rsidRPr="00632E3A">
        <w:rPr>
          <w:rFonts w:asciiTheme="majorHAnsi" w:eastAsia="Times New Roman" w:hAnsiTheme="majorHAnsi" w:cstheme="majorBidi"/>
          <w:b/>
          <w:color w:val="FF5200" w:themeColor="accent2"/>
          <w:spacing w:val="-6"/>
          <w:sz w:val="36"/>
          <w:szCs w:val="36"/>
          <w:lang w:eastAsia="cs-CZ"/>
        </w:rPr>
        <w:lastRenderedPageBreak/>
        <w:t>Příloha č. 1</w:t>
      </w:r>
      <w:r w:rsidRPr="00632E3A">
        <w:rPr>
          <w:rFonts w:eastAsia="Times New Roman" w:cs="Times New Roman"/>
          <w:lang w:eastAsia="cs-CZ"/>
        </w:rPr>
        <w:t xml:space="preserve">  </w:t>
      </w:r>
    </w:p>
    <w:p w14:paraId="477D1919" w14:textId="77777777" w:rsidR="00632E3A" w:rsidRPr="00632E3A" w:rsidRDefault="00632E3A" w:rsidP="00632E3A">
      <w:pPr>
        <w:spacing w:before="0" w:after="0"/>
      </w:pPr>
    </w:p>
    <w:p w14:paraId="1F1E11CB" w14:textId="1F36979C" w:rsidR="00632E3A" w:rsidRDefault="00632E3A" w:rsidP="00632E3A">
      <w:pPr>
        <w:spacing w:before="0" w:after="0"/>
        <w:rPr>
          <w:rFonts w:asciiTheme="majorHAnsi" w:eastAsia="Times New Roman" w:hAnsiTheme="majorHAnsi" w:cstheme="majorBidi"/>
          <w:b/>
          <w:color w:val="FF5200" w:themeColor="accent2"/>
          <w:spacing w:val="-6"/>
          <w:sz w:val="36"/>
          <w:szCs w:val="36"/>
          <w:lang w:eastAsia="cs-CZ"/>
        </w:rPr>
      </w:pPr>
      <w:bookmarkStart w:id="48" w:name="_Toc136421593"/>
      <w:r w:rsidRPr="00632E3A">
        <w:rPr>
          <w:rFonts w:asciiTheme="majorHAnsi" w:eastAsia="Times New Roman" w:hAnsiTheme="majorHAnsi" w:cstheme="majorBidi"/>
          <w:b/>
          <w:color w:val="FF5200" w:themeColor="accent2"/>
          <w:spacing w:val="-6"/>
          <w:sz w:val="36"/>
          <w:szCs w:val="36"/>
          <w:lang w:eastAsia="cs-CZ"/>
        </w:rPr>
        <w:t>Obchodní podmínky ke Smlouvě o</w:t>
      </w:r>
      <w:r w:rsidR="00500CB0">
        <w:rPr>
          <w:rFonts w:asciiTheme="majorHAnsi" w:eastAsia="Times New Roman" w:hAnsiTheme="majorHAnsi" w:cstheme="majorBidi"/>
          <w:b/>
          <w:color w:val="FF5200" w:themeColor="accent2"/>
          <w:spacing w:val="-6"/>
          <w:sz w:val="36"/>
          <w:szCs w:val="36"/>
          <w:lang w:eastAsia="cs-CZ"/>
        </w:rPr>
        <w:t xml:space="preserve"> </w:t>
      </w:r>
      <w:r w:rsidRPr="00632E3A">
        <w:rPr>
          <w:rFonts w:asciiTheme="majorHAnsi" w:eastAsia="Times New Roman" w:hAnsiTheme="majorHAnsi" w:cstheme="majorBidi"/>
          <w:b/>
          <w:color w:val="FF5200" w:themeColor="accent2"/>
          <w:spacing w:val="-6"/>
          <w:sz w:val="36"/>
          <w:szCs w:val="36"/>
          <w:lang w:eastAsia="cs-CZ"/>
        </w:rPr>
        <w:t>dílo</w:t>
      </w:r>
      <w:bookmarkEnd w:id="48"/>
    </w:p>
    <w:p w14:paraId="792176B8" w14:textId="77777777" w:rsidR="000D0832" w:rsidRDefault="000D0832" w:rsidP="00632E3A">
      <w:pPr>
        <w:spacing w:before="0" w:after="0"/>
        <w:rPr>
          <w:rFonts w:asciiTheme="majorHAnsi" w:eastAsia="Times New Roman" w:hAnsiTheme="majorHAnsi" w:cstheme="majorBidi"/>
          <w:b/>
          <w:color w:val="FF5200" w:themeColor="accent2"/>
          <w:spacing w:val="-6"/>
          <w:sz w:val="36"/>
          <w:szCs w:val="36"/>
          <w:lang w:eastAsia="cs-CZ"/>
        </w:rPr>
        <w:sectPr w:rsidR="000D0832" w:rsidSect="00955F0E">
          <w:headerReference w:type="first" r:id="rId20"/>
          <w:footerReference w:type="first" r:id="rId21"/>
          <w:pgSz w:w="11906" w:h="16838" w:code="9"/>
          <w:pgMar w:top="1049" w:right="1134" w:bottom="1474" w:left="2070" w:header="1035" w:footer="670" w:gutter="0"/>
          <w:pgNumType w:start="1"/>
          <w:cols w:space="708"/>
          <w:titlePg/>
          <w:docGrid w:linePitch="360"/>
        </w:sectPr>
      </w:pPr>
    </w:p>
    <w:p w14:paraId="148CC044" w14:textId="0D219974" w:rsidR="000D0832" w:rsidRDefault="000D0832" w:rsidP="000D0832">
      <w:pPr>
        <w:spacing w:before="0" w:after="0"/>
        <w:rPr>
          <w:rFonts w:eastAsia="Times New Roman" w:cs="Times New Roman"/>
          <w:lang w:eastAsia="cs-CZ"/>
        </w:rPr>
      </w:pPr>
      <w:r w:rsidRPr="00632E3A">
        <w:rPr>
          <w:rFonts w:asciiTheme="majorHAnsi" w:eastAsia="Times New Roman" w:hAnsiTheme="majorHAnsi" w:cstheme="majorBidi"/>
          <w:b/>
          <w:color w:val="FF5200" w:themeColor="accent2"/>
          <w:spacing w:val="-6"/>
          <w:sz w:val="36"/>
          <w:szCs w:val="36"/>
          <w:lang w:eastAsia="cs-CZ"/>
        </w:rPr>
        <w:lastRenderedPageBreak/>
        <w:t xml:space="preserve">Příloha č. </w:t>
      </w:r>
      <w:r>
        <w:rPr>
          <w:rFonts w:asciiTheme="majorHAnsi" w:eastAsia="Times New Roman" w:hAnsiTheme="majorHAnsi" w:cstheme="majorBidi"/>
          <w:b/>
          <w:color w:val="FF5200" w:themeColor="accent2"/>
          <w:spacing w:val="-6"/>
          <w:sz w:val="36"/>
          <w:szCs w:val="36"/>
          <w:lang w:eastAsia="cs-CZ"/>
        </w:rPr>
        <w:t>2</w:t>
      </w:r>
      <w:r w:rsidRPr="00632E3A">
        <w:rPr>
          <w:rFonts w:eastAsia="Times New Roman" w:cs="Times New Roman"/>
          <w:lang w:eastAsia="cs-CZ"/>
        </w:rPr>
        <w:t xml:space="preserve">  </w:t>
      </w:r>
    </w:p>
    <w:p w14:paraId="76B8AB38" w14:textId="77777777" w:rsidR="000D0832" w:rsidRPr="00632E3A" w:rsidRDefault="000D0832" w:rsidP="000D0832">
      <w:pPr>
        <w:spacing w:before="0" w:after="0"/>
      </w:pPr>
    </w:p>
    <w:p w14:paraId="15C4034C" w14:textId="77777777" w:rsidR="000D0832" w:rsidRDefault="000D0832" w:rsidP="000D0832">
      <w:pPr>
        <w:spacing w:before="0" w:after="0"/>
        <w:rPr>
          <w:rFonts w:asciiTheme="majorHAnsi" w:eastAsia="Times New Roman" w:hAnsiTheme="majorHAnsi" w:cstheme="majorBidi"/>
          <w:b/>
          <w:color w:val="FF5200" w:themeColor="accent2"/>
          <w:spacing w:val="-6"/>
          <w:sz w:val="36"/>
          <w:szCs w:val="36"/>
          <w:lang w:eastAsia="cs-CZ"/>
        </w:rPr>
        <w:sectPr w:rsidR="000D0832" w:rsidSect="00955F0E">
          <w:headerReference w:type="first" r:id="rId22"/>
          <w:footerReference w:type="first" r:id="rId23"/>
          <w:pgSz w:w="11906" w:h="16838" w:code="9"/>
          <w:pgMar w:top="1049" w:right="1134" w:bottom="1474" w:left="2070" w:header="1035" w:footer="670" w:gutter="0"/>
          <w:pgNumType w:start="1"/>
          <w:cols w:space="708"/>
          <w:titlePg/>
          <w:docGrid w:linePitch="360"/>
        </w:sectPr>
      </w:pPr>
      <w:r>
        <w:rPr>
          <w:rFonts w:asciiTheme="majorHAnsi" w:eastAsia="Times New Roman" w:hAnsiTheme="majorHAnsi" w:cstheme="majorBidi"/>
          <w:b/>
          <w:color w:val="FF5200" w:themeColor="accent2"/>
          <w:spacing w:val="-6"/>
          <w:sz w:val="36"/>
          <w:szCs w:val="36"/>
          <w:lang w:eastAsia="cs-CZ"/>
        </w:rPr>
        <w:t>Zvláštní technické podmínky</w:t>
      </w:r>
    </w:p>
    <w:p w14:paraId="4CB6C5EA" w14:textId="56225856" w:rsidR="000D0832" w:rsidRDefault="000D0832" w:rsidP="000D0832">
      <w:pPr>
        <w:spacing w:before="0" w:after="0"/>
        <w:rPr>
          <w:rFonts w:eastAsia="Times New Roman" w:cs="Times New Roman"/>
          <w:lang w:eastAsia="cs-CZ"/>
        </w:rPr>
      </w:pPr>
      <w:r w:rsidRPr="00632E3A">
        <w:rPr>
          <w:rFonts w:asciiTheme="majorHAnsi" w:eastAsia="Times New Roman" w:hAnsiTheme="majorHAnsi" w:cstheme="majorBidi"/>
          <w:b/>
          <w:color w:val="FF5200" w:themeColor="accent2"/>
          <w:spacing w:val="-6"/>
          <w:sz w:val="36"/>
          <w:szCs w:val="36"/>
          <w:lang w:eastAsia="cs-CZ"/>
        </w:rPr>
        <w:lastRenderedPageBreak/>
        <w:t xml:space="preserve">Příloha č. </w:t>
      </w:r>
      <w:r>
        <w:rPr>
          <w:rFonts w:asciiTheme="majorHAnsi" w:eastAsia="Times New Roman" w:hAnsiTheme="majorHAnsi" w:cstheme="majorBidi"/>
          <w:b/>
          <w:color w:val="FF5200" w:themeColor="accent2"/>
          <w:spacing w:val="-6"/>
          <w:sz w:val="36"/>
          <w:szCs w:val="36"/>
          <w:lang w:eastAsia="cs-CZ"/>
        </w:rPr>
        <w:t>3</w:t>
      </w:r>
      <w:r w:rsidRPr="00632E3A">
        <w:rPr>
          <w:rFonts w:eastAsia="Times New Roman" w:cs="Times New Roman"/>
          <w:lang w:eastAsia="cs-CZ"/>
        </w:rPr>
        <w:t xml:space="preserve">  </w:t>
      </w:r>
    </w:p>
    <w:p w14:paraId="1AD37E3F" w14:textId="77777777" w:rsidR="000D0832" w:rsidRPr="00632E3A" w:rsidRDefault="000D0832" w:rsidP="000D0832">
      <w:pPr>
        <w:spacing w:before="0" w:after="0"/>
      </w:pPr>
    </w:p>
    <w:p w14:paraId="6982AD6B" w14:textId="77777777" w:rsidR="000D0832" w:rsidRDefault="000D0832" w:rsidP="000D0832">
      <w:pPr>
        <w:spacing w:before="0" w:after="0"/>
        <w:rPr>
          <w:rFonts w:asciiTheme="majorHAnsi" w:eastAsia="Times New Roman" w:hAnsiTheme="majorHAnsi" w:cstheme="majorBidi"/>
          <w:b/>
          <w:color w:val="FF5200" w:themeColor="accent2"/>
          <w:spacing w:val="-6"/>
          <w:sz w:val="36"/>
          <w:szCs w:val="36"/>
          <w:lang w:eastAsia="cs-CZ"/>
        </w:rPr>
        <w:sectPr w:rsidR="000D0832" w:rsidSect="00955F0E">
          <w:pgSz w:w="11906" w:h="16838" w:code="9"/>
          <w:pgMar w:top="1049" w:right="1134" w:bottom="1474" w:left="2070" w:header="1035" w:footer="670" w:gutter="0"/>
          <w:pgNumType w:start="1"/>
          <w:cols w:space="708"/>
          <w:titlePg/>
          <w:docGrid w:linePitch="360"/>
        </w:sectPr>
      </w:pPr>
      <w:r>
        <w:rPr>
          <w:rFonts w:asciiTheme="majorHAnsi" w:eastAsia="Times New Roman" w:hAnsiTheme="majorHAnsi" w:cstheme="majorBidi"/>
          <w:b/>
          <w:color w:val="FF5200" w:themeColor="accent2"/>
          <w:spacing w:val="-6"/>
          <w:sz w:val="36"/>
          <w:szCs w:val="36"/>
          <w:lang w:eastAsia="cs-CZ"/>
        </w:rPr>
        <w:t>Rozpis ceny</w:t>
      </w:r>
    </w:p>
    <w:p w14:paraId="0BDBC116" w14:textId="27F93554" w:rsidR="000D0832" w:rsidRDefault="000D0832" w:rsidP="000D0832">
      <w:pPr>
        <w:spacing w:before="0" w:after="0"/>
        <w:rPr>
          <w:rFonts w:eastAsia="Times New Roman" w:cs="Times New Roman"/>
          <w:lang w:eastAsia="cs-CZ"/>
        </w:rPr>
      </w:pPr>
      <w:r w:rsidRPr="00632E3A">
        <w:rPr>
          <w:rFonts w:asciiTheme="majorHAnsi" w:eastAsia="Times New Roman" w:hAnsiTheme="majorHAnsi" w:cstheme="majorBidi"/>
          <w:b/>
          <w:color w:val="FF5200" w:themeColor="accent2"/>
          <w:spacing w:val="-6"/>
          <w:sz w:val="36"/>
          <w:szCs w:val="36"/>
          <w:lang w:eastAsia="cs-CZ"/>
        </w:rPr>
        <w:lastRenderedPageBreak/>
        <w:t xml:space="preserve">Příloha č. </w:t>
      </w:r>
      <w:r>
        <w:rPr>
          <w:rFonts w:asciiTheme="majorHAnsi" w:eastAsia="Times New Roman" w:hAnsiTheme="majorHAnsi" w:cstheme="majorBidi"/>
          <w:b/>
          <w:color w:val="FF5200" w:themeColor="accent2"/>
          <w:spacing w:val="-6"/>
          <w:sz w:val="36"/>
          <w:szCs w:val="36"/>
          <w:lang w:eastAsia="cs-CZ"/>
        </w:rPr>
        <w:t>4</w:t>
      </w:r>
      <w:r w:rsidRPr="00632E3A">
        <w:rPr>
          <w:rFonts w:eastAsia="Times New Roman" w:cs="Times New Roman"/>
          <w:lang w:eastAsia="cs-CZ"/>
        </w:rPr>
        <w:t xml:space="preserve">  </w:t>
      </w:r>
    </w:p>
    <w:p w14:paraId="088B25FD" w14:textId="77777777" w:rsidR="000D0832" w:rsidRPr="00632E3A" w:rsidRDefault="000D0832" w:rsidP="000D0832">
      <w:pPr>
        <w:spacing w:before="0" w:after="0"/>
      </w:pPr>
    </w:p>
    <w:p w14:paraId="77A8B0CE" w14:textId="77777777" w:rsidR="000D0832" w:rsidRDefault="000D0832" w:rsidP="000D0832">
      <w:pPr>
        <w:spacing w:before="0" w:after="0"/>
        <w:rPr>
          <w:rFonts w:asciiTheme="majorHAnsi" w:eastAsia="Times New Roman" w:hAnsiTheme="majorHAnsi" w:cstheme="majorBidi"/>
          <w:b/>
          <w:color w:val="FF5200" w:themeColor="accent2"/>
          <w:spacing w:val="-6"/>
          <w:sz w:val="36"/>
          <w:szCs w:val="36"/>
          <w:lang w:eastAsia="cs-CZ"/>
        </w:rPr>
      </w:pPr>
      <w:r>
        <w:rPr>
          <w:rFonts w:asciiTheme="majorHAnsi" w:eastAsia="Times New Roman" w:hAnsiTheme="majorHAnsi" w:cstheme="majorBidi"/>
          <w:b/>
          <w:color w:val="FF5200" w:themeColor="accent2"/>
          <w:spacing w:val="-6"/>
          <w:sz w:val="36"/>
          <w:szCs w:val="36"/>
          <w:lang w:eastAsia="cs-CZ"/>
        </w:rPr>
        <w:t>Seznam poddodavatelů</w:t>
      </w:r>
    </w:p>
    <w:p w14:paraId="0D5CD569" w14:textId="77777777" w:rsidR="00E916FD" w:rsidRDefault="00E916FD" w:rsidP="000D0832">
      <w:pPr>
        <w:spacing w:before="0" w:after="0"/>
        <w:rPr>
          <w:rFonts w:asciiTheme="majorHAnsi" w:eastAsia="Times New Roman" w:hAnsiTheme="majorHAnsi" w:cstheme="majorBidi"/>
          <w:b/>
          <w:color w:val="FF5200" w:themeColor="accent2"/>
          <w:spacing w:val="-6"/>
          <w:sz w:val="36"/>
          <w:szCs w:val="36"/>
          <w:lang w:eastAsia="cs-CZ"/>
        </w:rPr>
      </w:pPr>
    </w:p>
    <w:p w14:paraId="5605FAD0" w14:textId="77777777" w:rsidR="00E916FD" w:rsidRDefault="00E916FD" w:rsidP="000D0832">
      <w:pPr>
        <w:spacing w:before="0" w:after="0"/>
        <w:rPr>
          <w:rFonts w:asciiTheme="majorHAnsi" w:eastAsia="Times New Roman" w:hAnsiTheme="majorHAnsi" w:cstheme="majorBidi"/>
          <w:b/>
          <w:color w:val="FF5200" w:themeColor="accent2"/>
          <w:spacing w:val="-6"/>
          <w:sz w:val="36"/>
          <w:szCs w:val="36"/>
          <w:lang w:eastAsia="cs-CZ"/>
        </w:rPr>
      </w:pPr>
    </w:p>
    <w:tbl>
      <w:tblPr>
        <w:tblStyle w:val="Mkatabulky"/>
        <w:tblW w:w="0" w:type="auto"/>
        <w:tblLook w:val="04E0" w:firstRow="1" w:lastRow="1" w:firstColumn="1" w:lastColumn="0" w:noHBand="0" w:noVBand="1"/>
      </w:tblPr>
      <w:tblGrid>
        <w:gridCol w:w="2597"/>
        <w:gridCol w:w="3782"/>
        <w:gridCol w:w="2323"/>
      </w:tblGrid>
      <w:tr w:rsidR="00E916FD" w:rsidRPr="00454716" w14:paraId="4E83A3A3" w14:textId="77777777" w:rsidTr="00A756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97" w:type="dxa"/>
          </w:tcPr>
          <w:p w14:paraId="12A22370" w14:textId="77777777" w:rsidR="00E916FD" w:rsidRPr="00454716" w:rsidRDefault="00E916FD" w:rsidP="000B55D1">
            <w:pPr>
              <w:rPr>
                <w:b/>
                <w:sz w:val="16"/>
                <w:szCs w:val="16"/>
              </w:rPr>
            </w:pPr>
            <w:r w:rsidRPr="00454716">
              <w:rPr>
                <w:b/>
                <w:sz w:val="16"/>
                <w:szCs w:val="16"/>
              </w:rPr>
              <w:t>Obchodní firma/název/ jméno a příjmení, sídlo poddodavatele, IČO</w:t>
            </w:r>
          </w:p>
        </w:tc>
        <w:tc>
          <w:tcPr>
            <w:tcW w:w="3782" w:type="dxa"/>
          </w:tcPr>
          <w:p w14:paraId="71364E22" w14:textId="77777777" w:rsidR="00E916FD" w:rsidRPr="00454716" w:rsidRDefault="00E916FD" w:rsidP="000B55D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323" w:type="dxa"/>
          </w:tcPr>
          <w:p w14:paraId="4B60755F" w14:textId="77777777" w:rsidR="00E916FD" w:rsidRPr="00454716" w:rsidRDefault="00E916FD" w:rsidP="000B55D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603727" w:rsidRPr="00454716" w14:paraId="72F20DB0" w14:textId="77777777" w:rsidTr="00A75620">
        <w:tc>
          <w:tcPr>
            <w:cnfStyle w:val="001000000000" w:firstRow="0" w:lastRow="0" w:firstColumn="1" w:lastColumn="0" w:oddVBand="0" w:evenVBand="0" w:oddHBand="0" w:evenHBand="0" w:firstRowFirstColumn="0" w:firstRowLastColumn="0" w:lastRowFirstColumn="0" w:lastRowLastColumn="0"/>
            <w:tcW w:w="2597" w:type="dxa"/>
          </w:tcPr>
          <w:p w14:paraId="2B299429" w14:textId="3FB9E34E" w:rsidR="00603727" w:rsidRPr="00A75620" w:rsidRDefault="00603727" w:rsidP="00603727">
            <w:pPr>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c>
          <w:tcPr>
            <w:tcW w:w="3782" w:type="dxa"/>
          </w:tcPr>
          <w:p w14:paraId="7525AA9B" w14:textId="5952104F" w:rsidR="00603727" w:rsidRPr="00A75620" w:rsidRDefault="00603727" w:rsidP="00603727">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c>
          <w:tcPr>
            <w:tcW w:w="2323" w:type="dxa"/>
          </w:tcPr>
          <w:p w14:paraId="410EE19D" w14:textId="3C4892E5" w:rsidR="00603727" w:rsidRPr="00A75620" w:rsidRDefault="00603727" w:rsidP="00603727">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r>
      <w:tr w:rsidR="00603727" w:rsidRPr="00454716" w14:paraId="52DAEECD" w14:textId="77777777" w:rsidTr="00A75620">
        <w:tc>
          <w:tcPr>
            <w:cnfStyle w:val="001000000000" w:firstRow="0" w:lastRow="0" w:firstColumn="1" w:lastColumn="0" w:oddVBand="0" w:evenVBand="0" w:oddHBand="0" w:evenHBand="0" w:firstRowFirstColumn="0" w:firstRowLastColumn="0" w:lastRowFirstColumn="0" w:lastRowLastColumn="0"/>
            <w:tcW w:w="2597" w:type="dxa"/>
          </w:tcPr>
          <w:p w14:paraId="4B0407FB" w14:textId="4738401F" w:rsidR="00603727" w:rsidRPr="00A75620" w:rsidRDefault="00603727" w:rsidP="00603727">
            <w:pPr>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c>
          <w:tcPr>
            <w:tcW w:w="3782" w:type="dxa"/>
          </w:tcPr>
          <w:p w14:paraId="74B30983" w14:textId="5400B270" w:rsidR="00603727" w:rsidRPr="00A75620" w:rsidRDefault="00603727" w:rsidP="00603727">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c>
          <w:tcPr>
            <w:tcW w:w="2323" w:type="dxa"/>
          </w:tcPr>
          <w:p w14:paraId="1380E4EC" w14:textId="39CA4FF9" w:rsidR="00603727" w:rsidRPr="00A75620" w:rsidRDefault="00603727" w:rsidP="00603727">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r>
      <w:tr w:rsidR="00603727" w:rsidRPr="00454716" w14:paraId="796DD903" w14:textId="77777777" w:rsidTr="00A75620">
        <w:tc>
          <w:tcPr>
            <w:cnfStyle w:val="001000000000" w:firstRow="0" w:lastRow="0" w:firstColumn="1" w:lastColumn="0" w:oddVBand="0" w:evenVBand="0" w:oddHBand="0" w:evenHBand="0" w:firstRowFirstColumn="0" w:firstRowLastColumn="0" w:lastRowFirstColumn="0" w:lastRowLastColumn="0"/>
            <w:tcW w:w="2597" w:type="dxa"/>
          </w:tcPr>
          <w:p w14:paraId="340809BD" w14:textId="216AE2C5" w:rsidR="00603727" w:rsidRPr="00A75620" w:rsidRDefault="00603727" w:rsidP="00603727">
            <w:pPr>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c>
          <w:tcPr>
            <w:tcW w:w="3782" w:type="dxa"/>
          </w:tcPr>
          <w:p w14:paraId="336A5447" w14:textId="1C8A54D8" w:rsidR="00603727" w:rsidRPr="00A75620" w:rsidRDefault="00603727" w:rsidP="00603727">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c>
          <w:tcPr>
            <w:tcW w:w="2323" w:type="dxa"/>
          </w:tcPr>
          <w:p w14:paraId="112FFF9D" w14:textId="608DCCE3" w:rsidR="00603727" w:rsidRPr="00A75620" w:rsidRDefault="00603727" w:rsidP="00603727">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r>
      <w:tr w:rsidR="00603727" w:rsidRPr="00454716" w14:paraId="7FE03549" w14:textId="77777777" w:rsidTr="00A75620">
        <w:tc>
          <w:tcPr>
            <w:cnfStyle w:val="001000000000" w:firstRow="0" w:lastRow="0" w:firstColumn="1" w:lastColumn="0" w:oddVBand="0" w:evenVBand="0" w:oddHBand="0" w:evenHBand="0" w:firstRowFirstColumn="0" w:firstRowLastColumn="0" w:lastRowFirstColumn="0" w:lastRowLastColumn="0"/>
            <w:tcW w:w="2597" w:type="dxa"/>
          </w:tcPr>
          <w:p w14:paraId="062B4406" w14:textId="3AF9F7AF" w:rsidR="00603727" w:rsidRPr="00A75620" w:rsidRDefault="00603727" w:rsidP="00603727">
            <w:pPr>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c>
          <w:tcPr>
            <w:tcW w:w="3782" w:type="dxa"/>
          </w:tcPr>
          <w:p w14:paraId="44DD5E70" w14:textId="229FCF8A" w:rsidR="00603727" w:rsidRPr="00A75620" w:rsidRDefault="00603727" w:rsidP="00603727">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c>
          <w:tcPr>
            <w:tcW w:w="2323" w:type="dxa"/>
          </w:tcPr>
          <w:p w14:paraId="7B7CDABB" w14:textId="67E9A83D" w:rsidR="00603727" w:rsidRPr="00A75620" w:rsidRDefault="00603727" w:rsidP="00603727">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r>
      <w:tr w:rsidR="00603727" w:rsidRPr="00454716" w14:paraId="108AFA59" w14:textId="77777777" w:rsidTr="00A75620">
        <w:tc>
          <w:tcPr>
            <w:cnfStyle w:val="001000000000" w:firstRow="0" w:lastRow="0" w:firstColumn="1" w:lastColumn="0" w:oddVBand="0" w:evenVBand="0" w:oddHBand="0" w:evenHBand="0" w:firstRowFirstColumn="0" w:firstRowLastColumn="0" w:lastRowFirstColumn="0" w:lastRowLastColumn="0"/>
            <w:tcW w:w="2597" w:type="dxa"/>
          </w:tcPr>
          <w:p w14:paraId="57692D60" w14:textId="09E81477" w:rsidR="00603727" w:rsidRPr="00A75620" w:rsidRDefault="00603727" w:rsidP="00603727">
            <w:pPr>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c>
          <w:tcPr>
            <w:tcW w:w="3782" w:type="dxa"/>
          </w:tcPr>
          <w:p w14:paraId="78FE9F74" w14:textId="2765C6B7" w:rsidR="00603727" w:rsidRPr="00A75620" w:rsidRDefault="00603727" w:rsidP="00603727">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c>
          <w:tcPr>
            <w:tcW w:w="2323" w:type="dxa"/>
          </w:tcPr>
          <w:p w14:paraId="5B380E57" w14:textId="068517C7" w:rsidR="00603727" w:rsidRPr="00A75620" w:rsidRDefault="00603727" w:rsidP="00603727">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r>
      <w:tr w:rsidR="00603727" w:rsidRPr="00454716" w14:paraId="72F0EB31" w14:textId="77777777" w:rsidTr="00A75620">
        <w:tc>
          <w:tcPr>
            <w:cnfStyle w:val="001000000000" w:firstRow="0" w:lastRow="0" w:firstColumn="1" w:lastColumn="0" w:oddVBand="0" w:evenVBand="0" w:oddHBand="0" w:evenHBand="0" w:firstRowFirstColumn="0" w:firstRowLastColumn="0" w:lastRowFirstColumn="0" w:lastRowLastColumn="0"/>
            <w:tcW w:w="2597" w:type="dxa"/>
          </w:tcPr>
          <w:p w14:paraId="3EB2DA89" w14:textId="3AEDD0BC" w:rsidR="00603727" w:rsidRPr="00A75620" w:rsidRDefault="00603727" w:rsidP="00603727">
            <w:pPr>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c>
          <w:tcPr>
            <w:tcW w:w="3782" w:type="dxa"/>
          </w:tcPr>
          <w:p w14:paraId="6E768811" w14:textId="506D92EA" w:rsidR="00603727" w:rsidRPr="00A75620" w:rsidRDefault="00603727" w:rsidP="00603727">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c>
          <w:tcPr>
            <w:tcW w:w="2323" w:type="dxa"/>
          </w:tcPr>
          <w:p w14:paraId="544EED42" w14:textId="16A9F3F3" w:rsidR="00603727" w:rsidRPr="00A75620" w:rsidRDefault="00603727" w:rsidP="00603727">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r>
      <w:tr w:rsidR="00603727" w:rsidRPr="00454716" w14:paraId="1F736E7A" w14:textId="77777777" w:rsidTr="00A75620">
        <w:tc>
          <w:tcPr>
            <w:cnfStyle w:val="001000000000" w:firstRow="0" w:lastRow="0" w:firstColumn="1" w:lastColumn="0" w:oddVBand="0" w:evenVBand="0" w:oddHBand="0" w:evenHBand="0" w:firstRowFirstColumn="0" w:firstRowLastColumn="0" w:lastRowFirstColumn="0" w:lastRowLastColumn="0"/>
            <w:tcW w:w="2597" w:type="dxa"/>
          </w:tcPr>
          <w:p w14:paraId="1F7BBE6C" w14:textId="11007C0F" w:rsidR="00603727" w:rsidRPr="00A75620" w:rsidRDefault="00603727" w:rsidP="00603727">
            <w:pPr>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c>
          <w:tcPr>
            <w:tcW w:w="3782" w:type="dxa"/>
          </w:tcPr>
          <w:p w14:paraId="69450661" w14:textId="5AA40990" w:rsidR="00603727" w:rsidRPr="00A75620" w:rsidRDefault="00603727" w:rsidP="00603727">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c>
          <w:tcPr>
            <w:tcW w:w="2323" w:type="dxa"/>
          </w:tcPr>
          <w:p w14:paraId="1812AC94" w14:textId="620FC967" w:rsidR="00603727" w:rsidRPr="00A75620" w:rsidRDefault="00603727" w:rsidP="00603727">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r>
      <w:tr w:rsidR="00603727" w:rsidRPr="00454716" w14:paraId="4348DF2F" w14:textId="77777777" w:rsidTr="00A75620">
        <w:tc>
          <w:tcPr>
            <w:cnfStyle w:val="001000000000" w:firstRow="0" w:lastRow="0" w:firstColumn="1" w:lastColumn="0" w:oddVBand="0" w:evenVBand="0" w:oddHBand="0" w:evenHBand="0" w:firstRowFirstColumn="0" w:firstRowLastColumn="0" w:lastRowFirstColumn="0" w:lastRowLastColumn="0"/>
            <w:tcW w:w="2597" w:type="dxa"/>
          </w:tcPr>
          <w:p w14:paraId="2A620774" w14:textId="4835DB06" w:rsidR="00603727" w:rsidRPr="00A75620" w:rsidRDefault="00603727" w:rsidP="00603727">
            <w:pPr>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c>
          <w:tcPr>
            <w:tcW w:w="3782" w:type="dxa"/>
          </w:tcPr>
          <w:p w14:paraId="0DC4AB69" w14:textId="55203F95" w:rsidR="00603727" w:rsidRPr="00A75620" w:rsidRDefault="00603727" w:rsidP="00603727">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c>
          <w:tcPr>
            <w:tcW w:w="2323" w:type="dxa"/>
          </w:tcPr>
          <w:p w14:paraId="4CF08C72" w14:textId="51341F21" w:rsidR="00603727" w:rsidRPr="00A75620" w:rsidRDefault="00603727" w:rsidP="00603727">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r>
      <w:tr w:rsidR="00E916FD" w:rsidRPr="00454716" w14:paraId="5C492DEA" w14:textId="77777777" w:rsidTr="00A7562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97" w:type="dxa"/>
          </w:tcPr>
          <w:p w14:paraId="5DA6EBE2" w14:textId="77777777" w:rsidR="00E916FD" w:rsidRPr="00A75620" w:rsidRDefault="00E916FD" w:rsidP="000B55D1">
            <w:pPr>
              <w:rPr>
                <w:sz w:val="18"/>
              </w:rPr>
            </w:pPr>
            <w:r w:rsidRPr="00A75620">
              <w:rPr>
                <w:sz w:val="18"/>
              </w:rPr>
              <w:t>Celkem %</w:t>
            </w:r>
          </w:p>
        </w:tc>
        <w:tc>
          <w:tcPr>
            <w:tcW w:w="3782" w:type="dxa"/>
          </w:tcPr>
          <w:p w14:paraId="67B426D3" w14:textId="77777777" w:rsidR="00E916FD" w:rsidRPr="00A75620" w:rsidRDefault="00E916FD" w:rsidP="000B55D1">
            <w:pPr>
              <w:jc w:val="center"/>
              <w:cnfStyle w:val="010000000000" w:firstRow="0" w:lastRow="1" w:firstColumn="0" w:lastColumn="0" w:oddVBand="0" w:evenVBand="0" w:oddHBand="0" w:evenHBand="0" w:firstRowFirstColumn="0" w:firstRowLastColumn="0" w:lastRowFirstColumn="0" w:lastRowLastColumn="0"/>
              <w:rPr>
                <w:sz w:val="18"/>
              </w:rPr>
            </w:pPr>
          </w:p>
        </w:tc>
        <w:tc>
          <w:tcPr>
            <w:tcW w:w="2323" w:type="dxa"/>
          </w:tcPr>
          <w:p w14:paraId="054251CF" w14:textId="253286C5" w:rsidR="00E916FD" w:rsidRPr="00A75620" w:rsidRDefault="00603727" w:rsidP="000B55D1">
            <w:pPr>
              <w:jc w:val="center"/>
              <w:cnfStyle w:val="010000000000" w:firstRow="0" w:lastRow="1" w:firstColumn="0" w:lastColumn="0" w:oddVBand="0" w:evenVBand="0" w:oddHBand="0" w:evenHBand="0" w:firstRowFirstColumn="0" w:firstRowLastColumn="0" w:lastRowFirstColumn="0" w:lastRowLastColumn="0"/>
              <w:rPr>
                <w:sz w:val="18"/>
              </w:rPr>
            </w:pPr>
            <w:r w:rsidRPr="00A75620">
              <w:rPr>
                <w:sz w:val="18"/>
              </w:rPr>
              <w:t>„[</w:t>
            </w:r>
            <w:r w:rsidRPr="00A75620">
              <w:rPr>
                <w:iCs/>
                <w:sz w:val="18"/>
                <w:highlight w:val="yellow"/>
              </w:rPr>
              <w:t>VLOŽÍ Zhotovitel</w:t>
            </w:r>
            <w:r w:rsidRPr="00A75620">
              <w:rPr>
                <w:sz w:val="18"/>
              </w:rPr>
              <w:t>]“</w:t>
            </w:r>
          </w:p>
        </w:tc>
      </w:tr>
    </w:tbl>
    <w:p w14:paraId="5B23D369" w14:textId="6069CDB8" w:rsidR="00E916FD" w:rsidRDefault="00E916FD" w:rsidP="000D0832">
      <w:pPr>
        <w:spacing w:before="0" w:after="0"/>
        <w:rPr>
          <w:rFonts w:asciiTheme="majorHAnsi" w:eastAsia="Times New Roman" w:hAnsiTheme="majorHAnsi" w:cstheme="majorBidi"/>
          <w:b/>
          <w:color w:val="FF5200" w:themeColor="accent2"/>
          <w:spacing w:val="-6"/>
          <w:sz w:val="36"/>
          <w:szCs w:val="36"/>
          <w:lang w:eastAsia="cs-CZ"/>
        </w:rPr>
        <w:sectPr w:rsidR="00E916FD" w:rsidSect="00955F0E">
          <w:pgSz w:w="11906" w:h="16838" w:code="9"/>
          <w:pgMar w:top="1049" w:right="1134" w:bottom="1474" w:left="2070" w:header="1035" w:footer="670" w:gutter="0"/>
          <w:pgNumType w:start="1"/>
          <w:cols w:space="708"/>
          <w:titlePg/>
          <w:docGrid w:linePitch="360"/>
        </w:sectPr>
      </w:pPr>
    </w:p>
    <w:p w14:paraId="1DA8D080" w14:textId="3255462D" w:rsidR="000D0832" w:rsidRDefault="000D0832" w:rsidP="000D0832">
      <w:pPr>
        <w:spacing w:before="0" w:after="0"/>
        <w:rPr>
          <w:rFonts w:eastAsia="Times New Roman" w:cs="Times New Roman"/>
          <w:lang w:eastAsia="cs-CZ"/>
        </w:rPr>
      </w:pPr>
      <w:r w:rsidRPr="00632E3A">
        <w:rPr>
          <w:rFonts w:asciiTheme="majorHAnsi" w:eastAsia="Times New Roman" w:hAnsiTheme="majorHAnsi" w:cstheme="majorBidi"/>
          <w:b/>
          <w:color w:val="FF5200" w:themeColor="accent2"/>
          <w:spacing w:val="-6"/>
          <w:sz w:val="36"/>
          <w:szCs w:val="36"/>
          <w:lang w:eastAsia="cs-CZ"/>
        </w:rPr>
        <w:lastRenderedPageBreak/>
        <w:t xml:space="preserve">Příloha č. </w:t>
      </w:r>
      <w:r>
        <w:rPr>
          <w:rFonts w:asciiTheme="majorHAnsi" w:eastAsia="Times New Roman" w:hAnsiTheme="majorHAnsi" w:cstheme="majorBidi"/>
          <w:b/>
          <w:color w:val="FF5200" w:themeColor="accent2"/>
          <w:spacing w:val="-6"/>
          <w:sz w:val="36"/>
          <w:szCs w:val="36"/>
          <w:lang w:eastAsia="cs-CZ"/>
        </w:rPr>
        <w:t>5</w:t>
      </w:r>
      <w:r w:rsidRPr="00632E3A">
        <w:rPr>
          <w:rFonts w:eastAsia="Times New Roman" w:cs="Times New Roman"/>
          <w:lang w:eastAsia="cs-CZ"/>
        </w:rPr>
        <w:t xml:space="preserve">  </w:t>
      </w:r>
    </w:p>
    <w:p w14:paraId="70538694" w14:textId="77777777" w:rsidR="000D0832" w:rsidRPr="00632E3A" w:rsidRDefault="000D0832" w:rsidP="000D0832">
      <w:pPr>
        <w:spacing w:before="0" w:after="0"/>
      </w:pPr>
    </w:p>
    <w:p w14:paraId="04E2BBBE" w14:textId="77777777" w:rsidR="00376397" w:rsidRDefault="000D0832" w:rsidP="000D0832">
      <w:pPr>
        <w:spacing w:before="0" w:after="0"/>
        <w:rPr>
          <w:rFonts w:asciiTheme="majorHAnsi" w:eastAsia="Times New Roman" w:hAnsiTheme="majorHAnsi" w:cstheme="majorBidi"/>
          <w:b/>
          <w:color w:val="FF5200" w:themeColor="accent2"/>
          <w:spacing w:val="-6"/>
          <w:sz w:val="36"/>
          <w:szCs w:val="36"/>
          <w:lang w:eastAsia="cs-CZ"/>
        </w:rPr>
        <w:sectPr w:rsidR="00376397" w:rsidSect="00955F0E">
          <w:pgSz w:w="11906" w:h="16838" w:code="9"/>
          <w:pgMar w:top="1049" w:right="1134" w:bottom="1474" w:left="2070" w:header="1035" w:footer="670" w:gutter="0"/>
          <w:pgNumType w:start="1"/>
          <w:cols w:space="708"/>
          <w:titlePg/>
          <w:docGrid w:linePitch="360"/>
        </w:sectPr>
      </w:pPr>
      <w:r>
        <w:rPr>
          <w:rFonts w:asciiTheme="majorHAnsi" w:eastAsia="Times New Roman" w:hAnsiTheme="majorHAnsi" w:cstheme="majorBidi"/>
          <w:b/>
          <w:color w:val="FF5200" w:themeColor="accent2"/>
          <w:spacing w:val="-6"/>
          <w:sz w:val="36"/>
          <w:szCs w:val="36"/>
          <w:lang w:eastAsia="cs-CZ"/>
        </w:rPr>
        <w:t>Plná moc</w:t>
      </w:r>
    </w:p>
    <w:p w14:paraId="3F6AC44C" w14:textId="6D26F8D3" w:rsidR="00401156" w:rsidRDefault="00401156" w:rsidP="00376397">
      <w:pPr>
        <w:spacing w:before="0" w:after="240"/>
        <w:jc w:val="left"/>
        <w:rPr>
          <w:rFonts w:eastAsia="Times New Roman" w:cs="Times New Roman"/>
          <w:lang w:eastAsia="cs-CZ"/>
        </w:rPr>
      </w:pPr>
      <w:r w:rsidRPr="00632E3A">
        <w:rPr>
          <w:rFonts w:asciiTheme="majorHAnsi" w:eastAsia="Times New Roman" w:hAnsiTheme="majorHAnsi" w:cstheme="majorBidi"/>
          <w:b/>
          <w:color w:val="FF5200" w:themeColor="accent2"/>
          <w:spacing w:val="-6"/>
          <w:sz w:val="36"/>
          <w:szCs w:val="36"/>
          <w:lang w:eastAsia="cs-CZ"/>
        </w:rPr>
        <w:lastRenderedPageBreak/>
        <w:t xml:space="preserve">Příloha č. </w:t>
      </w:r>
      <w:r>
        <w:rPr>
          <w:rFonts w:asciiTheme="majorHAnsi" w:eastAsia="Times New Roman" w:hAnsiTheme="majorHAnsi" w:cstheme="majorBidi"/>
          <w:b/>
          <w:color w:val="FF5200" w:themeColor="accent2"/>
          <w:spacing w:val="-6"/>
          <w:sz w:val="36"/>
          <w:szCs w:val="36"/>
          <w:lang w:eastAsia="cs-CZ"/>
        </w:rPr>
        <w:t>6</w:t>
      </w:r>
      <w:r w:rsidRPr="00632E3A">
        <w:rPr>
          <w:rFonts w:eastAsia="Times New Roman" w:cs="Times New Roman"/>
          <w:lang w:eastAsia="cs-CZ"/>
        </w:rPr>
        <w:t xml:space="preserve">  </w:t>
      </w:r>
    </w:p>
    <w:p w14:paraId="7DF97DE2" w14:textId="77777777" w:rsidR="00401156" w:rsidRPr="00632E3A" w:rsidRDefault="00401156" w:rsidP="00401156">
      <w:pPr>
        <w:spacing w:before="0" w:after="0"/>
      </w:pPr>
    </w:p>
    <w:p w14:paraId="675F44FB" w14:textId="20478DB1" w:rsidR="00401156" w:rsidRPr="00632E3A" w:rsidRDefault="00401156" w:rsidP="00401156">
      <w:pPr>
        <w:spacing w:before="0" w:after="0"/>
        <w:rPr>
          <w:rFonts w:asciiTheme="majorHAnsi" w:eastAsia="Times New Roman" w:hAnsiTheme="majorHAnsi" w:cstheme="majorBidi"/>
          <w:b/>
          <w:color w:val="FF5200" w:themeColor="accent2"/>
          <w:spacing w:val="-6"/>
          <w:sz w:val="36"/>
          <w:szCs w:val="36"/>
          <w:lang w:eastAsia="cs-CZ"/>
        </w:rPr>
      </w:pPr>
      <w:r>
        <w:rPr>
          <w:rFonts w:asciiTheme="majorHAnsi" w:eastAsia="Times New Roman" w:hAnsiTheme="majorHAnsi" w:cstheme="majorBidi"/>
          <w:b/>
          <w:color w:val="FF5200" w:themeColor="accent2"/>
          <w:spacing w:val="-6"/>
          <w:sz w:val="36"/>
          <w:szCs w:val="36"/>
          <w:lang w:eastAsia="cs-CZ"/>
        </w:rPr>
        <w:t>Informační přehled pojištění Objednatele</w:t>
      </w:r>
    </w:p>
    <w:p w14:paraId="68427C4A" w14:textId="77777777" w:rsidR="000D0832" w:rsidRPr="00632E3A" w:rsidRDefault="000D0832" w:rsidP="000D0832">
      <w:pPr>
        <w:spacing w:before="0" w:after="0"/>
        <w:rPr>
          <w:rFonts w:asciiTheme="majorHAnsi" w:eastAsia="Times New Roman" w:hAnsiTheme="majorHAnsi" w:cstheme="majorBidi"/>
          <w:b/>
          <w:color w:val="FF5200" w:themeColor="accent2"/>
          <w:spacing w:val="-6"/>
          <w:sz w:val="36"/>
          <w:szCs w:val="36"/>
          <w:lang w:eastAsia="cs-CZ"/>
        </w:rPr>
      </w:pPr>
    </w:p>
    <w:p w14:paraId="3E9F015E" w14:textId="32906BC2" w:rsidR="000D0832" w:rsidRPr="00632E3A" w:rsidRDefault="000D0832" w:rsidP="000D0832">
      <w:pPr>
        <w:spacing w:before="0" w:after="0"/>
        <w:rPr>
          <w:rFonts w:asciiTheme="majorHAnsi" w:eastAsia="Times New Roman" w:hAnsiTheme="majorHAnsi" w:cstheme="majorBidi"/>
          <w:b/>
          <w:color w:val="FF5200" w:themeColor="accent2"/>
          <w:spacing w:val="-6"/>
          <w:sz w:val="36"/>
          <w:szCs w:val="36"/>
          <w:lang w:eastAsia="cs-CZ"/>
        </w:rPr>
      </w:pPr>
    </w:p>
    <w:p w14:paraId="258D7E3A" w14:textId="77C68407" w:rsidR="000D0832" w:rsidRPr="00632E3A" w:rsidRDefault="000D0832" w:rsidP="000D0832">
      <w:pPr>
        <w:spacing w:before="0" w:after="0"/>
        <w:rPr>
          <w:rFonts w:asciiTheme="majorHAnsi" w:eastAsia="Times New Roman" w:hAnsiTheme="majorHAnsi" w:cstheme="majorBidi"/>
          <w:b/>
          <w:color w:val="FF5200" w:themeColor="accent2"/>
          <w:spacing w:val="-6"/>
          <w:sz w:val="36"/>
          <w:szCs w:val="36"/>
          <w:lang w:eastAsia="cs-CZ"/>
        </w:rPr>
      </w:pPr>
    </w:p>
    <w:p w14:paraId="244C36A9" w14:textId="77777777" w:rsidR="00F2620A" w:rsidRDefault="00F2620A" w:rsidP="00632E3A">
      <w:pPr>
        <w:spacing w:before="0" w:after="0"/>
        <w:rPr>
          <w:ins w:id="49" w:author="vyznačené změny" w:date="2024-06-10T15:21:00Z" w16du:dateUtc="2024-06-10T13:21:00Z"/>
          <w:rFonts w:asciiTheme="majorHAnsi" w:eastAsia="Times New Roman" w:hAnsiTheme="majorHAnsi" w:cstheme="majorBidi"/>
          <w:b/>
          <w:color w:val="FF5200" w:themeColor="accent2"/>
          <w:spacing w:val="-6"/>
          <w:sz w:val="36"/>
          <w:szCs w:val="36"/>
          <w:lang w:eastAsia="cs-CZ"/>
        </w:rPr>
        <w:sectPr w:rsidR="00F2620A" w:rsidSect="00955F0E">
          <w:pgSz w:w="11906" w:h="16838" w:code="9"/>
          <w:pgMar w:top="1049" w:right="1134" w:bottom="1474" w:left="2070" w:header="1035" w:footer="670" w:gutter="0"/>
          <w:pgNumType w:start="1"/>
          <w:cols w:space="708"/>
          <w:titlePg/>
          <w:docGrid w:linePitch="360"/>
        </w:sectPr>
      </w:pPr>
    </w:p>
    <w:p w14:paraId="11BF3DEB" w14:textId="6F03D5FC" w:rsidR="00F2620A" w:rsidRDefault="00F2620A" w:rsidP="00F2620A">
      <w:pPr>
        <w:spacing w:before="0" w:after="240"/>
        <w:jc w:val="left"/>
        <w:rPr>
          <w:ins w:id="50" w:author="vyznačené změny" w:date="2024-06-10T15:21:00Z" w16du:dateUtc="2024-06-10T13:21:00Z"/>
          <w:rFonts w:eastAsia="Times New Roman" w:cs="Times New Roman"/>
          <w:lang w:eastAsia="cs-CZ"/>
        </w:rPr>
      </w:pPr>
      <w:ins w:id="51" w:author="vyznačené změny" w:date="2024-06-10T15:21:00Z" w16du:dateUtc="2024-06-10T13:21:00Z">
        <w:r w:rsidRPr="00632E3A">
          <w:rPr>
            <w:rFonts w:asciiTheme="majorHAnsi" w:eastAsia="Times New Roman" w:hAnsiTheme="majorHAnsi" w:cstheme="majorBidi"/>
            <w:b/>
            <w:color w:val="FF5200" w:themeColor="accent2"/>
            <w:spacing w:val="-6"/>
            <w:sz w:val="36"/>
            <w:szCs w:val="36"/>
            <w:lang w:eastAsia="cs-CZ"/>
          </w:rPr>
          <w:lastRenderedPageBreak/>
          <w:t xml:space="preserve">Příloha č. </w:t>
        </w:r>
        <w:r>
          <w:rPr>
            <w:rFonts w:asciiTheme="majorHAnsi" w:eastAsia="Times New Roman" w:hAnsiTheme="majorHAnsi" w:cstheme="majorBidi"/>
            <w:b/>
            <w:color w:val="FF5200" w:themeColor="accent2"/>
            <w:spacing w:val="-6"/>
            <w:sz w:val="36"/>
            <w:szCs w:val="36"/>
            <w:lang w:eastAsia="cs-CZ"/>
          </w:rPr>
          <w:t>7</w:t>
        </w:r>
        <w:r w:rsidRPr="00632E3A">
          <w:rPr>
            <w:rFonts w:eastAsia="Times New Roman" w:cs="Times New Roman"/>
            <w:lang w:eastAsia="cs-CZ"/>
          </w:rPr>
          <w:t xml:space="preserve">  </w:t>
        </w:r>
      </w:ins>
    </w:p>
    <w:p w14:paraId="70B718F0" w14:textId="77777777" w:rsidR="00F2620A" w:rsidRPr="00632E3A" w:rsidRDefault="00F2620A" w:rsidP="00F2620A">
      <w:pPr>
        <w:spacing w:before="0" w:after="0"/>
        <w:rPr>
          <w:ins w:id="52" w:author="vyznačené změny" w:date="2024-06-10T15:21:00Z" w16du:dateUtc="2024-06-10T13:21:00Z"/>
        </w:rPr>
      </w:pPr>
    </w:p>
    <w:p w14:paraId="3B44B4B6" w14:textId="4F8DB888" w:rsidR="00F2620A" w:rsidRPr="00632E3A" w:rsidRDefault="00F2620A" w:rsidP="00F2620A">
      <w:pPr>
        <w:spacing w:before="0" w:after="0"/>
        <w:rPr>
          <w:ins w:id="53" w:author="vyznačené změny" w:date="2024-06-10T15:21:00Z" w16du:dateUtc="2024-06-10T13:21:00Z"/>
          <w:rFonts w:asciiTheme="majorHAnsi" w:eastAsia="Times New Roman" w:hAnsiTheme="majorHAnsi" w:cstheme="majorBidi"/>
          <w:b/>
          <w:color w:val="FF5200" w:themeColor="accent2"/>
          <w:spacing w:val="-6"/>
          <w:sz w:val="36"/>
          <w:szCs w:val="36"/>
          <w:lang w:eastAsia="cs-CZ"/>
        </w:rPr>
      </w:pPr>
      <w:ins w:id="54" w:author="vyznačené změny" w:date="2024-06-10T15:21:00Z" w16du:dateUtc="2024-06-10T13:21:00Z">
        <w:r>
          <w:rPr>
            <w:rFonts w:asciiTheme="majorHAnsi" w:eastAsia="Times New Roman" w:hAnsiTheme="majorHAnsi" w:cstheme="majorBidi"/>
            <w:b/>
            <w:color w:val="FF5200" w:themeColor="accent2"/>
            <w:spacing w:val="-6"/>
            <w:sz w:val="36"/>
            <w:szCs w:val="36"/>
            <w:lang w:eastAsia="cs-CZ"/>
          </w:rPr>
          <w:t>Oprávněné osoby</w:t>
        </w:r>
      </w:ins>
    </w:p>
    <w:p w14:paraId="1FB7DCB7" w14:textId="7C8799BA" w:rsidR="000D0832" w:rsidRDefault="000D0832" w:rsidP="00632E3A">
      <w:pPr>
        <w:spacing w:before="0" w:after="0"/>
        <w:rPr>
          <w:ins w:id="55" w:author="vyznačené změny" w:date="2024-06-10T15:21:00Z" w16du:dateUtc="2024-06-10T13:21:00Z"/>
          <w:rFonts w:asciiTheme="majorHAnsi" w:eastAsia="Times New Roman" w:hAnsiTheme="majorHAnsi" w:cstheme="majorBidi"/>
          <w:b/>
          <w:color w:val="FF5200" w:themeColor="accent2"/>
          <w:spacing w:val="-6"/>
          <w:sz w:val="36"/>
          <w:szCs w:val="36"/>
          <w:lang w:eastAsia="cs-CZ"/>
        </w:rPr>
      </w:pPr>
    </w:p>
    <w:p w14:paraId="664071D0" w14:textId="77777777" w:rsidR="00F2620A" w:rsidRDefault="00F2620A" w:rsidP="00F2620A">
      <w:pPr>
        <w:pStyle w:val="Nadpisbezsl1-2"/>
        <w:tabs>
          <w:tab w:val="left" w:pos="2292"/>
        </w:tabs>
        <w:rPr>
          <w:ins w:id="56" w:author="vyznačené změny" w:date="2024-06-10T15:21:00Z" w16du:dateUtc="2024-06-10T13:21:00Z"/>
        </w:rPr>
      </w:pPr>
      <w:ins w:id="57" w:author="vyznačené změny" w:date="2024-06-10T15:21:00Z" w16du:dateUtc="2024-06-10T13:21:00Z">
        <w:r>
          <w:t>Za Zhotovitele</w:t>
        </w:r>
        <w:r>
          <w:tab/>
        </w:r>
      </w:ins>
    </w:p>
    <w:p w14:paraId="515B159F" w14:textId="5F1D234E" w:rsidR="00F2620A" w:rsidRDefault="00F2620A" w:rsidP="00F2620A">
      <w:pPr>
        <w:pStyle w:val="Textbezodsazen"/>
        <w:rPr>
          <w:ins w:id="58" w:author="vyznačené změny" w:date="2024-06-10T15:21:00Z" w16du:dateUtc="2024-06-10T13:21:00Z"/>
        </w:rPr>
      </w:pPr>
      <w:ins w:id="59" w:author="vyznačené změny" w:date="2024-06-10T15:21:00Z" w16du:dateUtc="2024-06-10T13:21:00Z">
        <w:r>
          <w:t>Členové realizačního týmu</w:t>
        </w:r>
        <w:r w:rsidRPr="009C2039">
          <w:t xml:space="preserve"> Zhotovitele (na příslušné pozici člena </w:t>
        </w:r>
        <w:r>
          <w:t>realizačního týmu</w:t>
        </w:r>
        <w:r w:rsidRPr="009C2039">
          <w:t xml:space="preserve"> může být pouze jedna fyzická osoba</w:t>
        </w:r>
        <w:r>
          <w:t xml:space="preserve"> splňující požadavky na kvalifikaci, resp. disponující hodnocenými zkušenostmi</w:t>
        </w:r>
        <w:r w:rsidRPr="009C2039">
          <w:t>)</w:t>
        </w:r>
        <w:r>
          <w:t>.</w:t>
        </w:r>
      </w:ins>
    </w:p>
    <w:p w14:paraId="5F67188A" w14:textId="77777777" w:rsidR="00422F81" w:rsidRPr="009C2039" w:rsidRDefault="00422F81" w:rsidP="00F2620A">
      <w:pPr>
        <w:pStyle w:val="Textbezodsazen"/>
        <w:rPr>
          <w:ins w:id="60" w:author="vyznačené změny" w:date="2024-06-10T15:21:00Z" w16du:dateUtc="2024-06-10T13:21:00Z"/>
        </w:rPr>
      </w:pPr>
    </w:p>
    <w:p w14:paraId="48C4EAEE" w14:textId="5A28B0F8" w:rsidR="00F2620A" w:rsidRPr="00AD1720" w:rsidRDefault="00422F81" w:rsidP="00F2620A">
      <w:pPr>
        <w:pStyle w:val="Nadpistabulky"/>
        <w:rPr>
          <w:ins w:id="61" w:author="vyznačené změny" w:date="2024-06-10T15:21:00Z" w16du:dateUtc="2024-06-10T13:21:00Z"/>
          <w:sz w:val="18"/>
          <w:szCs w:val="18"/>
        </w:rPr>
      </w:pPr>
      <w:ins w:id="62" w:author="vyznačené změny" w:date="2024-06-10T15:21:00Z" w16du:dateUtc="2024-06-10T13:21:00Z">
        <w:r w:rsidRPr="00422F81">
          <w:rPr>
            <w:sz w:val="18"/>
            <w:szCs w:val="18"/>
          </w:rPr>
          <w:t>Manažer realizačního týmu</w:t>
        </w:r>
      </w:ins>
    </w:p>
    <w:tbl>
      <w:tblPr>
        <w:tblStyle w:val="Tabulka1"/>
        <w:tblW w:w="8868" w:type="dxa"/>
        <w:tblLook w:val="04A0" w:firstRow="1" w:lastRow="0" w:firstColumn="1" w:lastColumn="0" w:noHBand="0" w:noVBand="1"/>
      </w:tblPr>
      <w:tblGrid>
        <w:gridCol w:w="3056"/>
        <w:gridCol w:w="5812"/>
      </w:tblGrid>
      <w:tr w:rsidR="00F2620A" w:rsidRPr="00F95FBD" w14:paraId="7D2E05B8" w14:textId="77777777" w:rsidTr="00CF3CA3">
        <w:trPr>
          <w:cnfStyle w:val="100000000000" w:firstRow="1" w:lastRow="0" w:firstColumn="0" w:lastColumn="0" w:oddVBand="0" w:evenVBand="0" w:oddHBand="0" w:evenHBand="0" w:firstRowFirstColumn="0" w:firstRowLastColumn="0" w:lastRowFirstColumn="0" w:lastRowLastColumn="0"/>
          <w:ins w:id="63" w:author="vyznačené změny" w:date="2024-06-10T15:21:00Z"/>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57583FA" w14:textId="77777777" w:rsidR="00F2620A" w:rsidRPr="00F95FBD" w:rsidRDefault="00F2620A" w:rsidP="00CF3CA3">
            <w:pPr>
              <w:pStyle w:val="Tabulka"/>
              <w:rPr>
                <w:ins w:id="64" w:author="vyznačené změny" w:date="2024-06-10T15:21:00Z" w16du:dateUtc="2024-06-10T13:21:00Z"/>
                <w:rStyle w:val="Nadpisvtabulce"/>
              </w:rPr>
            </w:pPr>
            <w:ins w:id="65" w:author="vyznačené změny" w:date="2024-06-10T15:21:00Z" w16du:dateUtc="2024-06-10T13:21:00Z">
              <w:r w:rsidRPr="00F95FBD">
                <w:rPr>
                  <w:rStyle w:val="Nadpisvtabulce"/>
                </w:rPr>
                <w:t>Jméno a příjmení</w:t>
              </w:r>
            </w:ins>
          </w:p>
        </w:tc>
        <w:tc>
          <w:tcPr>
            <w:tcW w:w="5812" w:type="dxa"/>
            <w:shd w:val="clear" w:color="auto" w:fill="auto"/>
          </w:tcPr>
          <w:p w14:paraId="4854EDA7" w14:textId="77777777" w:rsidR="00F2620A" w:rsidRPr="00F95FBD" w:rsidRDefault="00F2620A" w:rsidP="00CF3CA3">
            <w:pPr>
              <w:pStyle w:val="Tabulka"/>
              <w:cnfStyle w:val="100000000000" w:firstRow="1" w:lastRow="0" w:firstColumn="0" w:lastColumn="0" w:oddVBand="0" w:evenVBand="0" w:oddHBand="0" w:evenHBand="0" w:firstRowFirstColumn="0" w:firstRowLastColumn="0" w:lastRowFirstColumn="0" w:lastRowLastColumn="0"/>
              <w:rPr>
                <w:ins w:id="66" w:author="vyznačené změny" w:date="2024-06-10T15:21:00Z" w16du:dateUtc="2024-06-10T13:21:00Z"/>
                <w:b/>
              </w:rPr>
            </w:pPr>
            <w:ins w:id="67" w:author="vyznačené změny" w:date="2024-06-10T15:21:00Z" w16du:dateUtc="2024-06-10T13:21:00Z">
              <w:r w:rsidRPr="00F95FBD">
                <w:rPr>
                  <w:b/>
                  <w:highlight w:val="yellow"/>
                </w:rPr>
                <w:t>[VLOŽÍ ZH</w:t>
              </w:r>
              <w:r>
                <w:rPr>
                  <w:b/>
                  <w:highlight w:val="yellow"/>
                </w:rPr>
                <w:t>O</w:t>
              </w:r>
              <w:r w:rsidRPr="00F95FBD">
                <w:rPr>
                  <w:b/>
                  <w:highlight w:val="yellow"/>
                </w:rPr>
                <w:t>TOVITEL]</w:t>
              </w:r>
            </w:ins>
          </w:p>
        </w:tc>
      </w:tr>
      <w:tr w:rsidR="00F2620A" w:rsidRPr="00F95FBD" w14:paraId="0AC09C10" w14:textId="77777777" w:rsidTr="00CF3CA3">
        <w:trPr>
          <w:ins w:id="68" w:author="vyznačené změny" w:date="2024-06-10T15:21:00Z"/>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9E4CD1" w14:textId="77777777" w:rsidR="00F2620A" w:rsidRPr="00F95FBD" w:rsidRDefault="00F2620A" w:rsidP="00CF3CA3">
            <w:pPr>
              <w:pStyle w:val="Tabulka"/>
              <w:rPr>
                <w:ins w:id="69" w:author="vyznačené změny" w:date="2024-06-10T15:21:00Z" w16du:dateUtc="2024-06-10T13:21:00Z"/>
              </w:rPr>
            </w:pPr>
            <w:ins w:id="70" w:author="vyznačené změny" w:date="2024-06-10T15:21:00Z" w16du:dateUtc="2024-06-10T13:21:00Z">
              <w:r w:rsidRPr="00F95FBD">
                <w:t>Adresa</w:t>
              </w:r>
            </w:ins>
          </w:p>
        </w:tc>
        <w:tc>
          <w:tcPr>
            <w:tcW w:w="5812" w:type="dxa"/>
            <w:shd w:val="clear" w:color="auto" w:fill="auto"/>
          </w:tcPr>
          <w:p w14:paraId="78F5DA32" w14:textId="77777777" w:rsidR="00F2620A" w:rsidRPr="00F95FBD" w:rsidRDefault="00F2620A" w:rsidP="00CF3CA3">
            <w:pPr>
              <w:pStyle w:val="Tabulka"/>
              <w:cnfStyle w:val="000000000000" w:firstRow="0" w:lastRow="0" w:firstColumn="0" w:lastColumn="0" w:oddVBand="0" w:evenVBand="0" w:oddHBand="0" w:evenHBand="0" w:firstRowFirstColumn="0" w:firstRowLastColumn="0" w:lastRowFirstColumn="0" w:lastRowLastColumn="0"/>
              <w:rPr>
                <w:ins w:id="71" w:author="vyznačené změny" w:date="2024-06-10T15:21:00Z" w16du:dateUtc="2024-06-10T13:21:00Z"/>
              </w:rPr>
            </w:pPr>
            <w:ins w:id="72" w:author="vyznačené změny" w:date="2024-06-10T15:21:00Z" w16du:dateUtc="2024-06-10T13:21:00Z">
              <w:r w:rsidRPr="00F95FBD">
                <w:rPr>
                  <w:highlight w:val="yellow"/>
                </w:rPr>
                <w:t>[VLOŽÍ ZHOTOVITEL]</w:t>
              </w:r>
            </w:ins>
          </w:p>
        </w:tc>
      </w:tr>
      <w:tr w:rsidR="00F2620A" w:rsidRPr="00F95FBD" w14:paraId="5D6B367C" w14:textId="77777777" w:rsidTr="00CF3CA3">
        <w:trPr>
          <w:ins w:id="73" w:author="vyznačené změny" w:date="2024-06-10T15:21:00Z"/>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A2FDADF" w14:textId="77777777" w:rsidR="00F2620A" w:rsidRPr="00F95FBD" w:rsidRDefault="00F2620A" w:rsidP="00CF3CA3">
            <w:pPr>
              <w:pStyle w:val="Tabulka"/>
              <w:rPr>
                <w:ins w:id="74" w:author="vyznačené změny" w:date="2024-06-10T15:21:00Z" w16du:dateUtc="2024-06-10T13:21:00Z"/>
              </w:rPr>
            </w:pPr>
            <w:ins w:id="75" w:author="vyznačené změny" w:date="2024-06-10T15:21:00Z" w16du:dateUtc="2024-06-10T13:21:00Z">
              <w:r w:rsidRPr="00F95FBD">
                <w:t>E-mail</w:t>
              </w:r>
            </w:ins>
          </w:p>
        </w:tc>
        <w:tc>
          <w:tcPr>
            <w:tcW w:w="5812" w:type="dxa"/>
            <w:shd w:val="clear" w:color="auto" w:fill="auto"/>
          </w:tcPr>
          <w:p w14:paraId="38EC544F" w14:textId="77777777" w:rsidR="00F2620A" w:rsidRPr="00F95FBD" w:rsidRDefault="00F2620A" w:rsidP="00CF3CA3">
            <w:pPr>
              <w:pStyle w:val="Tabulka"/>
              <w:cnfStyle w:val="000000000000" w:firstRow="0" w:lastRow="0" w:firstColumn="0" w:lastColumn="0" w:oddVBand="0" w:evenVBand="0" w:oddHBand="0" w:evenHBand="0" w:firstRowFirstColumn="0" w:firstRowLastColumn="0" w:lastRowFirstColumn="0" w:lastRowLastColumn="0"/>
              <w:rPr>
                <w:ins w:id="76" w:author="vyznačené změny" w:date="2024-06-10T15:21:00Z" w16du:dateUtc="2024-06-10T13:21:00Z"/>
              </w:rPr>
            </w:pPr>
            <w:ins w:id="77" w:author="vyznačené změny" w:date="2024-06-10T15:21:00Z" w16du:dateUtc="2024-06-10T13:21:00Z">
              <w:r w:rsidRPr="00F95FBD">
                <w:rPr>
                  <w:highlight w:val="yellow"/>
                </w:rPr>
                <w:t>[VLOŽÍ ZHOTOVITEL]</w:t>
              </w:r>
            </w:ins>
          </w:p>
        </w:tc>
      </w:tr>
      <w:tr w:rsidR="00F2620A" w:rsidRPr="00F95FBD" w14:paraId="05CF37A5" w14:textId="77777777" w:rsidTr="00CF3CA3">
        <w:trPr>
          <w:ins w:id="78" w:author="vyznačené změny" w:date="2024-06-10T15:21:00Z"/>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5162070" w14:textId="77777777" w:rsidR="00F2620A" w:rsidRPr="00F95FBD" w:rsidRDefault="00F2620A" w:rsidP="00CF3CA3">
            <w:pPr>
              <w:pStyle w:val="Tabulka"/>
              <w:rPr>
                <w:ins w:id="79" w:author="vyznačené změny" w:date="2024-06-10T15:21:00Z" w16du:dateUtc="2024-06-10T13:21:00Z"/>
              </w:rPr>
            </w:pPr>
            <w:ins w:id="80" w:author="vyznačené změny" w:date="2024-06-10T15:21:00Z" w16du:dateUtc="2024-06-10T13:21:00Z">
              <w:r w:rsidRPr="00F95FBD">
                <w:t>Telefon</w:t>
              </w:r>
            </w:ins>
          </w:p>
        </w:tc>
        <w:tc>
          <w:tcPr>
            <w:tcW w:w="5812" w:type="dxa"/>
            <w:shd w:val="clear" w:color="auto" w:fill="auto"/>
          </w:tcPr>
          <w:p w14:paraId="6CE77061" w14:textId="77777777" w:rsidR="00F2620A" w:rsidRPr="00F95FBD" w:rsidRDefault="00F2620A" w:rsidP="00CF3CA3">
            <w:pPr>
              <w:pStyle w:val="Tabulka"/>
              <w:cnfStyle w:val="000000000000" w:firstRow="0" w:lastRow="0" w:firstColumn="0" w:lastColumn="0" w:oddVBand="0" w:evenVBand="0" w:oddHBand="0" w:evenHBand="0" w:firstRowFirstColumn="0" w:firstRowLastColumn="0" w:lastRowFirstColumn="0" w:lastRowLastColumn="0"/>
              <w:rPr>
                <w:ins w:id="81" w:author="vyznačené změny" w:date="2024-06-10T15:21:00Z" w16du:dateUtc="2024-06-10T13:21:00Z"/>
              </w:rPr>
            </w:pPr>
            <w:ins w:id="82" w:author="vyznačené změny" w:date="2024-06-10T15:21:00Z" w16du:dateUtc="2024-06-10T13:21:00Z">
              <w:r w:rsidRPr="00F95FBD">
                <w:rPr>
                  <w:highlight w:val="yellow"/>
                </w:rPr>
                <w:t>[VLOŽÍ ZHOTOVITEL]</w:t>
              </w:r>
            </w:ins>
          </w:p>
        </w:tc>
      </w:tr>
    </w:tbl>
    <w:p w14:paraId="799678E6" w14:textId="77777777" w:rsidR="00F2620A" w:rsidRPr="00F95FBD" w:rsidRDefault="00F2620A" w:rsidP="00F2620A">
      <w:pPr>
        <w:pStyle w:val="Tabulka"/>
        <w:rPr>
          <w:ins w:id="83" w:author="vyznačené změny" w:date="2024-06-10T15:21:00Z" w16du:dateUtc="2024-06-10T13:21:00Z"/>
        </w:rPr>
      </w:pPr>
    </w:p>
    <w:p w14:paraId="1CA90618" w14:textId="11367C24" w:rsidR="00F2620A" w:rsidRPr="00F95FBD" w:rsidRDefault="00422F81" w:rsidP="00F2620A">
      <w:pPr>
        <w:pStyle w:val="Nadpistabulky"/>
        <w:rPr>
          <w:ins w:id="84" w:author="vyznačené změny" w:date="2024-06-10T15:21:00Z" w16du:dateUtc="2024-06-10T13:21:00Z"/>
          <w:sz w:val="18"/>
          <w:szCs w:val="18"/>
        </w:rPr>
      </w:pPr>
      <w:ins w:id="85" w:author="vyznačené změny" w:date="2024-06-10T15:21:00Z" w16du:dateUtc="2024-06-10T13:21:00Z">
        <w:r w:rsidRPr="00422F81">
          <w:rPr>
            <w:sz w:val="18"/>
            <w:szCs w:val="18"/>
          </w:rPr>
          <w:t>Specialista na inženýrskou geologii</w:t>
        </w:r>
        <w:r w:rsidR="00F2620A">
          <w:rPr>
            <w:sz w:val="18"/>
            <w:szCs w:val="18"/>
          </w:rPr>
          <w:t xml:space="preserve"> </w:t>
        </w:r>
      </w:ins>
    </w:p>
    <w:tbl>
      <w:tblPr>
        <w:tblStyle w:val="Tabulka1"/>
        <w:tblW w:w="8868" w:type="dxa"/>
        <w:tblLook w:val="04A0" w:firstRow="1" w:lastRow="0" w:firstColumn="1" w:lastColumn="0" w:noHBand="0" w:noVBand="1"/>
      </w:tblPr>
      <w:tblGrid>
        <w:gridCol w:w="3056"/>
        <w:gridCol w:w="5812"/>
      </w:tblGrid>
      <w:tr w:rsidR="00F2620A" w:rsidRPr="00F95FBD" w14:paraId="41C88404" w14:textId="77777777" w:rsidTr="00CF3CA3">
        <w:trPr>
          <w:cnfStyle w:val="100000000000" w:firstRow="1" w:lastRow="0" w:firstColumn="0" w:lastColumn="0" w:oddVBand="0" w:evenVBand="0" w:oddHBand="0" w:evenHBand="0" w:firstRowFirstColumn="0" w:firstRowLastColumn="0" w:lastRowFirstColumn="0" w:lastRowLastColumn="0"/>
          <w:ins w:id="86" w:author="vyznačené změny" w:date="2024-06-10T15:21:00Z"/>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5B87FC" w14:textId="77777777" w:rsidR="00F2620A" w:rsidRPr="00F95FBD" w:rsidRDefault="00F2620A" w:rsidP="00CF3CA3">
            <w:pPr>
              <w:pStyle w:val="Tabulka"/>
              <w:rPr>
                <w:ins w:id="87" w:author="vyznačené změny" w:date="2024-06-10T15:21:00Z" w16du:dateUtc="2024-06-10T13:21:00Z"/>
                <w:rStyle w:val="Nadpisvtabulce"/>
              </w:rPr>
            </w:pPr>
            <w:ins w:id="88" w:author="vyznačené změny" w:date="2024-06-10T15:21:00Z" w16du:dateUtc="2024-06-10T13:21:00Z">
              <w:r w:rsidRPr="00F95FBD">
                <w:rPr>
                  <w:rStyle w:val="Nadpisvtabulce"/>
                </w:rPr>
                <w:t>Jméno a příjmení</w:t>
              </w:r>
            </w:ins>
          </w:p>
        </w:tc>
        <w:tc>
          <w:tcPr>
            <w:tcW w:w="5812" w:type="dxa"/>
            <w:shd w:val="clear" w:color="auto" w:fill="auto"/>
          </w:tcPr>
          <w:p w14:paraId="217C8A0B" w14:textId="77777777" w:rsidR="00F2620A" w:rsidRPr="00F95FBD" w:rsidRDefault="00F2620A" w:rsidP="00CF3CA3">
            <w:pPr>
              <w:pStyle w:val="Tabulka"/>
              <w:cnfStyle w:val="100000000000" w:firstRow="1" w:lastRow="0" w:firstColumn="0" w:lastColumn="0" w:oddVBand="0" w:evenVBand="0" w:oddHBand="0" w:evenHBand="0" w:firstRowFirstColumn="0" w:firstRowLastColumn="0" w:lastRowFirstColumn="0" w:lastRowLastColumn="0"/>
              <w:rPr>
                <w:ins w:id="89" w:author="vyznačené změny" w:date="2024-06-10T15:21:00Z" w16du:dateUtc="2024-06-10T13:21:00Z"/>
                <w:b/>
              </w:rPr>
            </w:pPr>
            <w:ins w:id="90" w:author="vyznačené změny" w:date="2024-06-10T15:21:00Z" w16du:dateUtc="2024-06-10T13:21:00Z">
              <w:r w:rsidRPr="00F95FBD">
                <w:rPr>
                  <w:b/>
                  <w:highlight w:val="yellow"/>
                </w:rPr>
                <w:t>[VLOŽÍ ZH</w:t>
              </w:r>
              <w:r>
                <w:rPr>
                  <w:b/>
                  <w:highlight w:val="yellow"/>
                </w:rPr>
                <w:t>O</w:t>
              </w:r>
              <w:r w:rsidRPr="00F95FBD">
                <w:rPr>
                  <w:b/>
                  <w:highlight w:val="yellow"/>
                </w:rPr>
                <w:t>TOVITEL]</w:t>
              </w:r>
            </w:ins>
          </w:p>
        </w:tc>
      </w:tr>
      <w:tr w:rsidR="00F2620A" w:rsidRPr="00F95FBD" w14:paraId="2844E415" w14:textId="77777777" w:rsidTr="00CF3CA3">
        <w:trPr>
          <w:ins w:id="91" w:author="vyznačené změny" w:date="2024-06-10T15:21:00Z"/>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7D53E3" w14:textId="77777777" w:rsidR="00F2620A" w:rsidRPr="00F95FBD" w:rsidRDefault="00F2620A" w:rsidP="00CF3CA3">
            <w:pPr>
              <w:pStyle w:val="Tabulka"/>
              <w:rPr>
                <w:ins w:id="92" w:author="vyznačené změny" w:date="2024-06-10T15:21:00Z" w16du:dateUtc="2024-06-10T13:21:00Z"/>
              </w:rPr>
            </w:pPr>
            <w:ins w:id="93" w:author="vyznačené změny" w:date="2024-06-10T15:21:00Z" w16du:dateUtc="2024-06-10T13:21:00Z">
              <w:r w:rsidRPr="00F95FBD">
                <w:t>Adresa</w:t>
              </w:r>
            </w:ins>
          </w:p>
        </w:tc>
        <w:tc>
          <w:tcPr>
            <w:tcW w:w="5812" w:type="dxa"/>
            <w:shd w:val="clear" w:color="auto" w:fill="auto"/>
          </w:tcPr>
          <w:p w14:paraId="1707FB6B" w14:textId="77777777" w:rsidR="00F2620A" w:rsidRPr="00F95FBD" w:rsidRDefault="00F2620A" w:rsidP="00CF3CA3">
            <w:pPr>
              <w:pStyle w:val="Tabulka"/>
              <w:cnfStyle w:val="000000000000" w:firstRow="0" w:lastRow="0" w:firstColumn="0" w:lastColumn="0" w:oddVBand="0" w:evenVBand="0" w:oddHBand="0" w:evenHBand="0" w:firstRowFirstColumn="0" w:firstRowLastColumn="0" w:lastRowFirstColumn="0" w:lastRowLastColumn="0"/>
              <w:rPr>
                <w:ins w:id="94" w:author="vyznačené změny" w:date="2024-06-10T15:21:00Z" w16du:dateUtc="2024-06-10T13:21:00Z"/>
              </w:rPr>
            </w:pPr>
            <w:ins w:id="95" w:author="vyznačené změny" w:date="2024-06-10T15:21:00Z" w16du:dateUtc="2024-06-10T13:21:00Z">
              <w:r w:rsidRPr="00F95FBD">
                <w:rPr>
                  <w:highlight w:val="yellow"/>
                </w:rPr>
                <w:t>[VLOŽÍ ZHOTOVITEL]</w:t>
              </w:r>
            </w:ins>
          </w:p>
        </w:tc>
      </w:tr>
      <w:tr w:rsidR="00F2620A" w:rsidRPr="00F95FBD" w14:paraId="5DD3F8AB" w14:textId="77777777" w:rsidTr="00CF3CA3">
        <w:trPr>
          <w:ins w:id="96" w:author="vyznačené změny" w:date="2024-06-10T15:21:00Z"/>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5EEB38C" w14:textId="77777777" w:rsidR="00F2620A" w:rsidRPr="00F95FBD" w:rsidRDefault="00F2620A" w:rsidP="00CF3CA3">
            <w:pPr>
              <w:pStyle w:val="Tabulka"/>
              <w:rPr>
                <w:ins w:id="97" w:author="vyznačené změny" w:date="2024-06-10T15:21:00Z" w16du:dateUtc="2024-06-10T13:21:00Z"/>
              </w:rPr>
            </w:pPr>
            <w:ins w:id="98" w:author="vyznačené změny" w:date="2024-06-10T15:21:00Z" w16du:dateUtc="2024-06-10T13:21:00Z">
              <w:r w:rsidRPr="00F95FBD">
                <w:t>E-mail</w:t>
              </w:r>
            </w:ins>
          </w:p>
        </w:tc>
        <w:tc>
          <w:tcPr>
            <w:tcW w:w="5812" w:type="dxa"/>
            <w:shd w:val="clear" w:color="auto" w:fill="auto"/>
          </w:tcPr>
          <w:p w14:paraId="616AEB5B" w14:textId="77777777" w:rsidR="00F2620A" w:rsidRPr="00F95FBD" w:rsidRDefault="00F2620A" w:rsidP="00CF3CA3">
            <w:pPr>
              <w:pStyle w:val="Tabulka"/>
              <w:cnfStyle w:val="000000000000" w:firstRow="0" w:lastRow="0" w:firstColumn="0" w:lastColumn="0" w:oddVBand="0" w:evenVBand="0" w:oddHBand="0" w:evenHBand="0" w:firstRowFirstColumn="0" w:firstRowLastColumn="0" w:lastRowFirstColumn="0" w:lastRowLastColumn="0"/>
              <w:rPr>
                <w:ins w:id="99" w:author="vyznačené změny" w:date="2024-06-10T15:21:00Z" w16du:dateUtc="2024-06-10T13:21:00Z"/>
              </w:rPr>
            </w:pPr>
            <w:ins w:id="100" w:author="vyznačené změny" w:date="2024-06-10T15:21:00Z" w16du:dateUtc="2024-06-10T13:21:00Z">
              <w:r w:rsidRPr="00F95FBD">
                <w:rPr>
                  <w:highlight w:val="yellow"/>
                </w:rPr>
                <w:t>[VLOŽÍ ZHOTOVITEL]</w:t>
              </w:r>
            </w:ins>
          </w:p>
        </w:tc>
      </w:tr>
      <w:tr w:rsidR="00F2620A" w:rsidRPr="00F95FBD" w14:paraId="282684F5" w14:textId="77777777" w:rsidTr="00CF3CA3">
        <w:trPr>
          <w:ins w:id="101" w:author="vyznačené změny" w:date="2024-06-10T15:21:00Z"/>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7F7A691" w14:textId="77777777" w:rsidR="00F2620A" w:rsidRPr="00F95FBD" w:rsidRDefault="00F2620A" w:rsidP="00CF3CA3">
            <w:pPr>
              <w:pStyle w:val="Tabulka"/>
              <w:rPr>
                <w:ins w:id="102" w:author="vyznačené změny" w:date="2024-06-10T15:21:00Z" w16du:dateUtc="2024-06-10T13:21:00Z"/>
              </w:rPr>
            </w:pPr>
            <w:ins w:id="103" w:author="vyznačené změny" w:date="2024-06-10T15:21:00Z" w16du:dateUtc="2024-06-10T13:21:00Z">
              <w:r w:rsidRPr="00F95FBD">
                <w:t>Telefon</w:t>
              </w:r>
            </w:ins>
          </w:p>
        </w:tc>
        <w:tc>
          <w:tcPr>
            <w:tcW w:w="5812" w:type="dxa"/>
            <w:shd w:val="clear" w:color="auto" w:fill="auto"/>
          </w:tcPr>
          <w:p w14:paraId="62BDD879" w14:textId="77777777" w:rsidR="00F2620A" w:rsidRPr="00F95FBD" w:rsidRDefault="00F2620A" w:rsidP="00CF3CA3">
            <w:pPr>
              <w:pStyle w:val="Tabulka"/>
              <w:cnfStyle w:val="000000000000" w:firstRow="0" w:lastRow="0" w:firstColumn="0" w:lastColumn="0" w:oddVBand="0" w:evenVBand="0" w:oddHBand="0" w:evenHBand="0" w:firstRowFirstColumn="0" w:firstRowLastColumn="0" w:lastRowFirstColumn="0" w:lastRowLastColumn="0"/>
              <w:rPr>
                <w:ins w:id="104" w:author="vyznačené změny" w:date="2024-06-10T15:21:00Z" w16du:dateUtc="2024-06-10T13:21:00Z"/>
              </w:rPr>
            </w:pPr>
            <w:ins w:id="105" w:author="vyznačené změny" w:date="2024-06-10T15:21:00Z" w16du:dateUtc="2024-06-10T13:21:00Z">
              <w:r w:rsidRPr="00F95FBD">
                <w:rPr>
                  <w:highlight w:val="yellow"/>
                </w:rPr>
                <w:t>[VLOŽÍ ZHOTOVITEL]</w:t>
              </w:r>
            </w:ins>
          </w:p>
        </w:tc>
      </w:tr>
    </w:tbl>
    <w:p w14:paraId="68C76D2A" w14:textId="77777777" w:rsidR="00F2620A" w:rsidRPr="00F95FBD" w:rsidRDefault="00F2620A" w:rsidP="00F2620A">
      <w:pPr>
        <w:pStyle w:val="Tabulka"/>
        <w:rPr>
          <w:ins w:id="106" w:author="vyznačené změny" w:date="2024-06-10T15:21:00Z" w16du:dateUtc="2024-06-10T13:21:00Z"/>
        </w:rPr>
      </w:pPr>
    </w:p>
    <w:p w14:paraId="45B3CD02" w14:textId="08BA4ED9" w:rsidR="00F2620A" w:rsidRPr="00F95FBD" w:rsidRDefault="00422F81" w:rsidP="00F2620A">
      <w:pPr>
        <w:pStyle w:val="Nadpistabulky"/>
        <w:rPr>
          <w:ins w:id="107" w:author="vyznačené změny" w:date="2024-06-10T15:21:00Z" w16du:dateUtc="2024-06-10T13:21:00Z"/>
          <w:sz w:val="18"/>
          <w:szCs w:val="18"/>
        </w:rPr>
      </w:pPr>
      <w:ins w:id="108" w:author="vyznačené změny" w:date="2024-06-10T15:21:00Z" w16du:dateUtc="2024-06-10T13:21:00Z">
        <w:r w:rsidRPr="00422F81">
          <w:rPr>
            <w:sz w:val="18"/>
            <w:szCs w:val="18"/>
          </w:rPr>
          <w:t>Specialista na hydrogeologii</w:t>
        </w:r>
      </w:ins>
    </w:p>
    <w:tbl>
      <w:tblPr>
        <w:tblStyle w:val="Tabulka1"/>
        <w:tblW w:w="8868" w:type="dxa"/>
        <w:tblLook w:val="04A0" w:firstRow="1" w:lastRow="0" w:firstColumn="1" w:lastColumn="0" w:noHBand="0" w:noVBand="1"/>
      </w:tblPr>
      <w:tblGrid>
        <w:gridCol w:w="3056"/>
        <w:gridCol w:w="5812"/>
      </w:tblGrid>
      <w:tr w:rsidR="00F2620A" w:rsidRPr="00F95FBD" w14:paraId="0A20D271" w14:textId="77777777" w:rsidTr="00CF3CA3">
        <w:trPr>
          <w:cnfStyle w:val="100000000000" w:firstRow="1" w:lastRow="0" w:firstColumn="0" w:lastColumn="0" w:oddVBand="0" w:evenVBand="0" w:oddHBand="0" w:evenHBand="0" w:firstRowFirstColumn="0" w:firstRowLastColumn="0" w:lastRowFirstColumn="0" w:lastRowLastColumn="0"/>
          <w:ins w:id="109" w:author="vyznačené změny" w:date="2024-06-10T15:21:00Z"/>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CC9D05" w14:textId="77777777" w:rsidR="00F2620A" w:rsidRPr="00F95FBD" w:rsidRDefault="00F2620A" w:rsidP="00CF3CA3">
            <w:pPr>
              <w:pStyle w:val="Tabulka"/>
              <w:rPr>
                <w:ins w:id="110" w:author="vyznačené změny" w:date="2024-06-10T15:21:00Z" w16du:dateUtc="2024-06-10T13:21:00Z"/>
                <w:rStyle w:val="Nadpisvtabulce"/>
              </w:rPr>
            </w:pPr>
            <w:ins w:id="111" w:author="vyznačené změny" w:date="2024-06-10T15:21:00Z" w16du:dateUtc="2024-06-10T13:21:00Z">
              <w:r w:rsidRPr="00F95FBD">
                <w:rPr>
                  <w:rStyle w:val="Nadpisvtabulce"/>
                </w:rPr>
                <w:t>Jméno a příjmení</w:t>
              </w:r>
            </w:ins>
          </w:p>
        </w:tc>
        <w:tc>
          <w:tcPr>
            <w:tcW w:w="5812" w:type="dxa"/>
            <w:shd w:val="clear" w:color="auto" w:fill="auto"/>
          </w:tcPr>
          <w:p w14:paraId="4DB093BF" w14:textId="77777777" w:rsidR="00F2620A" w:rsidRPr="00F95FBD" w:rsidRDefault="00F2620A" w:rsidP="00CF3CA3">
            <w:pPr>
              <w:pStyle w:val="Tabulka"/>
              <w:cnfStyle w:val="100000000000" w:firstRow="1" w:lastRow="0" w:firstColumn="0" w:lastColumn="0" w:oddVBand="0" w:evenVBand="0" w:oddHBand="0" w:evenHBand="0" w:firstRowFirstColumn="0" w:firstRowLastColumn="0" w:lastRowFirstColumn="0" w:lastRowLastColumn="0"/>
              <w:rPr>
                <w:ins w:id="112" w:author="vyznačené změny" w:date="2024-06-10T15:21:00Z" w16du:dateUtc="2024-06-10T13:21:00Z"/>
                <w:b/>
              </w:rPr>
            </w:pPr>
            <w:ins w:id="113" w:author="vyznačené změny" w:date="2024-06-10T15:21:00Z" w16du:dateUtc="2024-06-10T13:21:00Z">
              <w:r w:rsidRPr="00F95FBD">
                <w:rPr>
                  <w:b/>
                  <w:highlight w:val="yellow"/>
                </w:rPr>
                <w:t>[VLOŽÍ ZH</w:t>
              </w:r>
              <w:r>
                <w:rPr>
                  <w:b/>
                  <w:highlight w:val="yellow"/>
                </w:rPr>
                <w:t>O</w:t>
              </w:r>
              <w:r w:rsidRPr="00F95FBD">
                <w:rPr>
                  <w:b/>
                  <w:highlight w:val="yellow"/>
                </w:rPr>
                <w:t>TOVITEL]</w:t>
              </w:r>
            </w:ins>
          </w:p>
        </w:tc>
      </w:tr>
      <w:tr w:rsidR="00F2620A" w:rsidRPr="00F95FBD" w14:paraId="60F3476C" w14:textId="77777777" w:rsidTr="00CF3CA3">
        <w:trPr>
          <w:ins w:id="114" w:author="vyznačené změny" w:date="2024-06-10T15:21:00Z"/>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35FA8A" w14:textId="77777777" w:rsidR="00F2620A" w:rsidRPr="00F95FBD" w:rsidRDefault="00F2620A" w:rsidP="00CF3CA3">
            <w:pPr>
              <w:pStyle w:val="Tabulka"/>
              <w:rPr>
                <w:ins w:id="115" w:author="vyznačené změny" w:date="2024-06-10T15:21:00Z" w16du:dateUtc="2024-06-10T13:21:00Z"/>
              </w:rPr>
            </w:pPr>
            <w:ins w:id="116" w:author="vyznačené změny" w:date="2024-06-10T15:21:00Z" w16du:dateUtc="2024-06-10T13:21:00Z">
              <w:r w:rsidRPr="00F95FBD">
                <w:t>Adresa</w:t>
              </w:r>
            </w:ins>
          </w:p>
        </w:tc>
        <w:tc>
          <w:tcPr>
            <w:tcW w:w="5812" w:type="dxa"/>
            <w:shd w:val="clear" w:color="auto" w:fill="auto"/>
          </w:tcPr>
          <w:p w14:paraId="39D95088" w14:textId="77777777" w:rsidR="00F2620A" w:rsidRPr="00F95FBD" w:rsidRDefault="00F2620A" w:rsidP="00CF3CA3">
            <w:pPr>
              <w:pStyle w:val="Tabulka"/>
              <w:cnfStyle w:val="000000000000" w:firstRow="0" w:lastRow="0" w:firstColumn="0" w:lastColumn="0" w:oddVBand="0" w:evenVBand="0" w:oddHBand="0" w:evenHBand="0" w:firstRowFirstColumn="0" w:firstRowLastColumn="0" w:lastRowFirstColumn="0" w:lastRowLastColumn="0"/>
              <w:rPr>
                <w:ins w:id="117" w:author="vyznačené změny" w:date="2024-06-10T15:21:00Z" w16du:dateUtc="2024-06-10T13:21:00Z"/>
              </w:rPr>
            </w:pPr>
            <w:ins w:id="118" w:author="vyznačené změny" w:date="2024-06-10T15:21:00Z" w16du:dateUtc="2024-06-10T13:21:00Z">
              <w:r w:rsidRPr="00F95FBD">
                <w:rPr>
                  <w:highlight w:val="yellow"/>
                </w:rPr>
                <w:t>[VLOŽÍ ZHOTOVITEL]</w:t>
              </w:r>
            </w:ins>
          </w:p>
        </w:tc>
      </w:tr>
      <w:tr w:rsidR="00F2620A" w:rsidRPr="00F95FBD" w14:paraId="1E6FF1A4" w14:textId="77777777" w:rsidTr="00CF3CA3">
        <w:trPr>
          <w:ins w:id="119" w:author="vyznačené změny" w:date="2024-06-10T15:21:00Z"/>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07E827" w14:textId="77777777" w:rsidR="00F2620A" w:rsidRPr="00F95FBD" w:rsidRDefault="00F2620A" w:rsidP="00CF3CA3">
            <w:pPr>
              <w:pStyle w:val="Tabulka"/>
              <w:rPr>
                <w:ins w:id="120" w:author="vyznačené změny" w:date="2024-06-10T15:21:00Z" w16du:dateUtc="2024-06-10T13:21:00Z"/>
              </w:rPr>
            </w:pPr>
            <w:ins w:id="121" w:author="vyznačené změny" w:date="2024-06-10T15:21:00Z" w16du:dateUtc="2024-06-10T13:21:00Z">
              <w:r w:rsidRPr="00F95FBD">
                <w:t>E-mail</w:t>
              </w:r>
            </w:ins>
          </w:p>
        </w:tc>
        <w:tc>
          <w:tcPr>
            <w:tcW w:w="5812" w:type="dxa"/>
            <w:shd w:val="clear" w:color="auto" w:fill="auto"/>
          </w:tcPr>
          <w:p w14:paraId="7A620BE9" w14:textId="77777777" w:rsidR="00F2620A" w:rsidRPr="00F95FBD" w:rsidRDefault="00F2620A" w:rsidP="00CF3CA3">
            <w:pPr>
              <w:pStyle w:val="Tabulka"/>
              <w:cnfStyle w:val="000000000000" w:firstRow="0" w:lastRow="0" w:firstColumn="0" w:lastColumn="0" w:oddVBand="0" w:evenVBand="0" w:oddHBand="0" w:evenHBand="0" w:firstRowFirstColumn="0" w:firstRowLastColumn="0" w:lastRowFirstColumn="0" w:lastRowLastColumn="0"/>
              <w:rPr>
                <w:ins w:id="122" w:author="vyznačené změny" w:date="2024-06-10T15:21:00Z" w16du:dateUtc="2024-06-10T13:21:00Z"/>
              </w:rPr>
            </w:pPr>
            <w:ins w:id="123" w:author="vyznačené změny" w:date="2024-06-10T15:21:00Z" w16du:dateUtc="2024-06-10T13:21:00Z">
              <w:r w:rsidRPr="00F95FBD">
                <w:rPr>
                  <w:highlight w:val="yellow"/>
                </w:rPr>
                <w:t>[VLOŽÍ ZHOTOVITEL]</w:t>
              </w:r>
            </w:ins>
          </w:p>
        </w:tc>
      </w:tr>
      <w:tr w:rsidR="00F2620A" w:rsidRPr="00F95FBD" w14:paraId="0C3053D2" w14:textId="77777777" w:rsidTr="00CF3CA3">
        <w:trPr>
          <w:ins w:id="124" w:author="vyznačené změny" w:date="2024-06-10T15:21:00Z"/>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795EE21" w14:textId="77777777" w:rsidR="00F2620A" w:rsidRPr="00F95FBD" w:rsidRDefault="00F2620A" w:rsidP="00CF3CA3">
            <w:pPr>
              <w:pStyle w:val="Tabulka"/>
              <w:rPr>
                <w:ins w:id="125" w:author="vyznačené změny" w:date="2024-06-10T15:21:00Z" w16du:dateUtc="2024-06-10T13:21:00Z"/>
              </w:rPr>
            </w:pPr>
            <w:ins w:id="126" w:author="vyznačené změny" w:date="2024-06-10T15:21:00Z" w16du:dateUtc="2024-06-10T13:21:00Z">
              <w:r w:rsidRPr="00F95FBD">
                <w:t>Telefon</w:t>
              </w:r>
            </w:ins>
          </w:p>
        </w:tc>
        <w:tc>
          <w:tcPr>
            <w:tcW w:w="5812" w:type="dxa"/>
            <w:shd w:val="clear" w:color="auto" w:fill="auto"/>
          </w:tcPr>
          <w:p w14:paraId="5DDD41C0" w14:textId="77777777" w:rsidR="00F2620A" w:rsidRPr="00F95FBD" w:rsidRDefault="00F2620A" w:rsidP="00CF3CA3">
            <w:pPr>
              <w:pStyle w:val="Tabulka"/>
              <w:cnfStyle w:val="000000000000" w:firstRow="0" w:lastRow="0" w:firstColumn="0" w:lastColumn="0" w:oddVBand="0" w:evenVBand="0" w:oddHBand="0" w:evenHBand="0" w:firstRowFirstColumn="0" w:firstRowLastColumn="0" w:lastRowFirstColumn="0" w:lastRowLastColumn="0"/>
              <w:rPr>
                <w:ins w:id="127" w:author="vyznačené změny" w:date="2024-06-10T15:21:00Z" w16du:dateUtc="2024-06-10T13:21:00Z"/>
              </w:rPr>
            </w:pPr>
            <w:ins w:id="128" w:author="vyznačené změny" w:date="2024-06-10T15:21:00Z" w16du:dateUtc="2024-06-10T13:21:00Z">
              <w:r w:rsidRPr="00F95FBD">
                <w:rPr>
                  <w:highlight w:val="yellow"/>
                </w:rPr>
                <w:t>[VLOŽÍ ZHOTOVITEL]</w:t>
              </w:r>
            </w:ins>
          </w:p>
        </w:tc>
      </w:tr>
    </w:tbl>
    <w:p w14:paraId="350C5670" w14:textId="77777777" w:rsidR="00F2620A" w:rsidRDefault="00F2620A" w:rsidP="00F2620A">
      <w:pPr>
        <w:pStyle w:val="Tabulka"/>
        <w:rPr>
          <w:ins w:id="129" w:author="vyznačené změny" w:date="2024-06-10T15:21:00Z" w16du:dateUtc="2024-06-10T13:21:00Z"/>
        </w:rPr>
      </w:pPr>
    </w:p>
    <w:p w14:paraId="355CD48A" w14:textId="4AC52BCF" w:rsidR="00F2620A" w:rsidRPr="00F95FBD" w:rsidRDefault="00422F81" w:rsidP="00F2620A">
      <w:pPr>
        <w:pStyle w:val="Nadpistabulky"/>
        <w:rPr>
          <w:ins w:id="130" w:author="vyznačené změny" w:date="2024-06-10T15:21:00Z" w16du:dateUtc="2024-06-10T13:21:00Z"/>
          <w:sz w:val="18"/>
          <w:szCs w:val="18"/>
        </w:rPr>
      </w:pPr>
      <w:ins w:id="131" w:author="vyznačené změny" w:date="2024-06-10T15:21:00Z" w16du:dateUtc="2024-06-10T13:21:00Z">
        <w:r w:rsidRPr="00422F81">
          <w:rPr>
            <w:sz w:val="18"/>
            <w:szCs w:val="18"/>
          </w:rPr>
          <w:t>Specialista na geofyziku I</w:t>
        </w:r>
      </w:ins>
    </w:p>
    <w:tbl>
      <w:tblPr>
        <w:tblStyle w:val="Tabulka1"/>
        <w:tblW w:w="8868" w:type="dxa"/>
        <w:tblLook w:val="04A0" w:firstRow="1" w:lastRow="0" w:firstColumn="1" w:lastColumn="0" w:noHBand="0" w:noVBand="1"/>
      </w:tblPr>
      <w:tblGrid>
        <w:gridCol w:w="3056"/>
        <w:gridCol w:w="5812"/>
      </w:tblGrid>
      <w:tr w:rsidR="00F2620A" w:rsidRPr="00F95FBD" w14:paraId="43F9F5CB" w14:textId="77777777" w:rsidTr="00CF3CA3">
        <w:trPr>
          <w:cnfStyle w:val="100000000000" w:firstRow="1" w:lastRow="0" w:firstColumn="0" w:lastColumn="0" w:oddVBand="0" w:evenVBand="0" w:oddHBand="0" w:evenHBand="0" w:firstRowFirstColumn="0" w:firstRowLastColumn="0" w:lastRowFirstColumn="0" w:lastRowLastColumn="0"/>
          <w:ins w:id="132" w:author="vyznačené změny" w:date="2024-06-10T15:21:00Z"/>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5528168" w14:textId="77777777" w:rsidR="00F2620A" w:rsidRPr="00F95FBD" w:rsidRDefault="00F2620A" w:rsidP="00CF3CA3">
            <w:pPr>
              <w:pStyle w:val="Tabulka"/>
              <w:keepNext/>
              <w:rPr>
                <w:ins w:id="133" w:author="vyznačené změny" w:date="2024-06-10T15:21:00Z" w16du:dateUtc="2024-06-10T13:21:00Z"/>
                <w:rStyle w:val="Nadpisvtabulce"/>
              </w:rPr>
            </w:pPr>
            <w:ins w:id="134" w:author="vyznačené změny" w:date="2024-06-10T15:21:00Z" w16du:dateUtc="2024-06-10T13:21:00Z">
              <w:r w:rsidRPr="00F95FBD">
                <w:rPr>
                  <w:rStyle w:val="Nadpisvtabulce"/>
                </w:rPr>
                <w:t>Jméno a příjmení</w:t>
              </w:r>
            </w:ins>
          </w:p>
        </w:tc>
        <w:tc>
          <w:tcPr>
            <w:tcW w:w="5812" w:type="dxa"/>
            <w:shd w:val="clear" w:color="auto" w:fill="auto"/>
          </w:tcPr>
          <w:p w14:paraId="093B535E" w14:textId="77777777" w:rsidR="00F2620A" w:rsidRPr="00F95FBD" w:rsidRDefault="00F2620A" w:rsidP="00CF3CA3">
            <w:pPr>
              <w:pStyle w:val="Tabulka"/>
              <w:keepNext/>
              <w:cnfStyle w:val="100000000000" w:firstRow="1" w:lastRow="0" w:firstColumn="0" w:lastColumn="0" w:oddVBand="0" w:evenVBand="0" w:oddHBand="0" w:evenHBand="0" w:firstRowFirstColumn="0" w:firstRowLastColumn="0" w:lastRowFirstColumn="0" w:lastRowLastColumn="0"/>
              <w:rPr>
                <w:ins w:id="135" w:author="vyznačené změny" w:date="2024-06-10T15:21:00Z" w16du:dateUtc="2024-06-10T13:21:00Z"/>
                <w:b/>
              </w:rPr>
            </w:pPr>
            <w:ins w:id="136" w:author="vyznačené změny" w:date="2024-06-10T15:21:00Z" w16du:dateUtc="2024-06-10T13:21:00Z">
              <w:r w:rsidRPr="00F95FBD">
                <w:rPr>
                  <w:b/>
                  <w:highlight w:val="yellow"/>
                </w:rPr>
                <w:t>[VLOŽÍ ZH</w:t>
              </w:r>
              <w:r>
                <w:rPr>
                  <w:b/>
                  <w:highlight w:val="yellow"/>
                </w:rPr>
                <w:t>O</w:t>
              </w:r>
              <w:r w:rsidRPr="00F95FBD">
                <w:rPr>
                  <w:b/>
                  <w:highlight w:val="yellow"/>
                </w:rPr>
                <w:t>TOVITEL]</w:t>
              </w:r>
            </w:ins>
          </w:p>
        </w:tc>
      </w:tr>
      <w:tr w:rsidR="00F2620A" w:rsidRPr="00F95FBD" w14:paraId="257D8CB8" w14:textId="77777777" w:rsidTr="00CF3CA3">
        <w:trPr>
          <w:ins w:id="137" w:author="vyznačené změny" w:date="2024-06-10T15:21:00Z"/>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75752DF" w14:textId="77777777" w:rsidR="00F2620A" w:rsidRPr="00F95FBD" w:rsidRDefault="00F2620A" w:rsidP="00CF3CA3">
            <w:pPr>
              <w:pStyle w:val="Tabulka"/>
              <w:keepNext/>
              <w:rPr>
                <w:ins w:id="138" w:author="vyznačené změny" w:date="2024-06-10T15:21:00Z" w16du:dateUtc="2024-06-10T13:21:00Z"/>
              </w:rPr>
            </w:pPr>
            <w:ins w:id="139" w:author="vyznačené změny" w:date="2024-06-10T15:21:00Z" w16du:dateUtc="2024-06-10T13:21:00Z">
              <w:r w:rsidRPr="00F95FBD">
                <w:t>Adresa</w:t>
              </w:r>
            </w:ins>
          </w:p>
        </w:tc>
        <w:tc>
          <w:tcPr>
            <w:tcW w:w="5812" w:type="dxa"/>
            <w:shd w:val="clear" w:color="auto" w:fill="auto"/>
          </w:tcPr>
          <w:p w14:paraId="1C1324F5" w14:textId="77777777" w:rsidR="00F2620A" w:rsidRPr="00F95FBD" w:rsidRDefault="00F2620A" w:rsidP="00CF3CA3">
            <w:pPr>
              <w:pStyle w:val="Tabulka"/>
              <w:keepNext/>
              <w:cnfStyle w:val="000000000000" w:firstRow="0" w:lastRow="0" w:firstColumn="0" w:lastColumn="0" w:oddVBand="0" w:evenVBand="0" w:oddHBand="0" w:evenHBand="0" w:firstRowFirstColumn="0" w:firstRowLastColumn="0" w:lastRowFirstColumn="0" w:lastRowLastColumn="0"/>
              <w:rPr>
                <w:ins w:id="140" w:author="vyznačené změny" w:date="2024-06-10T15:21:00Z" w16du:dateUtc="2024-06-10T13:21:00Z"/>
              </w:rPr>
            </w:pPr>
            <w:ins w:id="141" w:author="vyznačené změny" w:date="2024-06-10T15:21:00Z" w16du:dateUtc="2024-06-10T13:21:00Z">
              <w:r w:rsidRPr="00F95FBD">
                <w:rPr>
                  <w:highlight w:val="yellow"/>
                </w:rPr>
                <w:t>[VLOŽÍ ZHOTOVITEL]</w:t>
              </w:r>
            </w:ins>
          </w:p>
        </w:tc>
      </w:tr>
      <w:tr w:rsidR="00F2620A" w:rsidRPr="00F95FBD" w14:paraId="12755288" w14:textId="77777777" w:rsidTr="00CF3CA3">
        <w:trPr>
          <w:ins w:id="142" w:author="vyznačené změny" w:date="2024-06-10T15:21:00Z"/>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C8C2DC8" w14:textId="77777777" w:rsidR="00F2620A" w:rsidRPr="00F95FBD" w:rsidRDefault="00F2620A" w:rsidP="00CF3CA3">
            <w:pPr>
              <w:pStyle w:val="Tabulka"/>
              <w:keepNext/>
              <w:rPr>
                <w:ins w:id="143" w:author="vyznačené změny" w:date="2024-06-10T15:21:00Z" w16du:dateUtc="2024-06-10T13:21:00Z"/>
              </w:rPr>
            </w:pPr>
            <w:ins w:id="144" w:author="vyznačené změny" w:date="2024-06-10T15:21:00Z" w16du:dateUtc="2024-06-10T13:21:00Z">
              <w:r w:rsidRPr="00F95FBD">
                <w:t>E-mail</w:t>
              </w:r>
            </w:ins>
          </w:p>
        </w:tc>
        <w:tc>
          <w:tcPr>
            <w:tcW w:w="5812" w:type="dxa"/>
            <w:shd w:val="clear" w:color="auto" w:fill="auto"/>
          </w:tcPr>
          <w:p w14:paraId="08C541AE" w14:textId="77777777" w:rsidR="00F2620A" w:rsidRPr="00F95FBD" w:rsidRDefault="00F2620A" w:rsidP="00CF3CA3">
            <w:pPr>
              <w:pStyle w:val="Tabulka"/>
              <w:keepNext/>
              <w:cnfStyle w:val="000000000000" w:firstRow="0" w:lastRow="0" w:firstColumn="0" w:lastColumn="0" w:oddVBand="0" w:evenVBand="0" w:oddHBand="0" w:evenHBand="0" w:firstRowFirstColumn="0" w:firstRowLastColumn="0" w:lastRowFirstColumn="0" w:lastRowLastColumn="0"/>
              <w:rPr>
                <w:ins w:id="145" w:author="vyznačené změny" w:date="2024-06-10T15:21:00Z" w16du:dateUtc="2024-06-10T13:21:00Z"/>
              </w:rPr>
            </w:pPr>
            <w:ins w:id="146" w:author="vyznačené změny" w:date="2024-06-10T15:21:00Z" w16du:dateUtc="2024-06-10T13:21:00Z">
              <w:r w:rsidRPr="00F95FBD">
                <w:rPr>
                  <w:highlight w:val="yellow"/>
                </w:rPr>
                <w:t>[VLOŽÍ ZHOTOVITEL]</w:t>
              </w:r>
            </w:ins>
          </w:p>
        </w:tc>
      </w:tr>
      <w:tr w:rsidR="00F2620A" w:rsidRPr="00F95FBD" w14:paraId="5F25EF9A" w14:textId="77777777" w:rsidTr="00CF3CA3">
        <w:trPr>
          <w:ins w:id="147" w:author="vyznačené změny" w:date="2024-06-10T15:21:00Z"/>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EBE63A" w14:textId="77777777" w:rsidR="00F2620A" w:rsidRPr="00F95FBD" w:rsidRDefault="00F2620A" w:rsidP="00CF3CA3">
            <w:pPr>
              <w:pStyle w:val="Tabulka"/>
              <w:rPr>
                <w:ins w:id="148" w:author="vyznačené změny" w:date="2024-06-10T15:21:00Z" w16du:dateUtc="2024-06-10T13:21:00Z"/>
              </w:rPr>
            </w:pPr>
            <w:ins w:id="149" w:author="vyznačené změny" w:date="2024-06-10T15:21:00Z" w16du:dateUtc="2024-06-10T13:21:00Z">
              <w:r w:rsidRPr="00F95FBD">
                <w:t>Telefon</w:t>
              </w:r>
            </w:ins>
          </w:p>
        </w:tc>
        <w:tc>
          <w:tcPr>
            <w:tcW w:w="5812" w:type="dxa"/>
            <w:shd w:val="clear" w:color="auto" w:fill="auto"/>
          </w:tcPr>
          <w:p w14:paraId="29EC091A" w14:textId="77777777" w:rsidR="00F2620A" w:rsidRPr="00F95FBD" w:rsidRDefault="00F2620A" w:rsidP="00CF3CA3">
            <w:pPr>
              <w:pStyle w:val="Tabulka"/>
              <w:cnfStyle w:val="000000000000" w:firstRow="0" w:lastRow="0" w:firstColumn="0" w:lastColumn="0" w:oddVBand="0" w:evenVBand="0" w:oddHBand="0" w:evenHBand="0" w:firstRowFirstColumn="0" w:firstRowLastColumn="0" w:lastRowFirstColumn="0" w:lastRowLastColumn="0"/>
              <w:rPr>
                <w:ins w:id="150" w:author="vyznačené změny" w:date="2024-06-10T15:21:00Z" w16du:dateUtc="2024-06-10T13:21:00Z"/>
              </w:rPr>
            </w:pPr>
            <w:ins w:id="151" w:author="vyznačené změny" w:date="2024-06-10T15:21:00Z" w16du:dateUtc="2024-06-10T13:21:00Z">
              <w:r w:rsidRPr="00F95FBD">
                <w:rPr>
                  <w:highlight w:val="yellow"/>
                </w:rPr>
                <w:t>[VLOŽÍ ZHOTOVITEL]</w:t>
              </w:r>
            </w:ins>
          </w:p>
        </w:tc>
      </w:tr>
    </w:tbl>
    <w:p w14:paraId="4D65D9E3" w14:textId="77777777" w:rsidR="00F2620A" w:rsidRDefault="00F2620A" w:rsidP="00F2620A">
      <w:pPr>
        <w:pStyle w:val="Tabulka"/>
      </w:pPr>
    </w:p>
    <w:p w14:paraId="60EA7209" w14:textId="77777777" w:rsidR="00406BB3" w:rsidRDefault="00406BB3" w:rsidP="00F2620A">
      <w:pPr>
        <w:pStyle w:val="Tabulka"/>
      </w:pPr>
    </w:p>
    <w:p w14:paraId="0EABCBD7" w14:textId="77777777" w:rsidR="00406BB3" w:rsidRDefault="00406BB3" w:rsidP="00F2620A">
      <w:pPr>
        <w:pStyle w:val="Tabulka"/>
      </w:pPr>
    </w:p>
    <w:p w14:paraId="1823C745" w14:textId="77777777" w:rsidR="00406BB3" w:rsidRPr="00F95FBD" w:rsidRDefault="00406BB3" w:rsidP="00F2620A">
      <w:pPr>
        <w:pStyle w:val="Tabulka"/>
        <w:rPr>
          <w:ins w:id="152" w:author="vyznačené změny" w:date="2024-06-10T15:21:00Z" w16du:dateUtc="2024-06-10T13:21:00Z"/>
        </w:rPr>
      </w:pPr>
    </w:p>
    <w:p w14:paraId="5764A55E" w14:textId="2CB21A31" w:rsidR="00F2620A" w:rsidRPr="00F95FBD" w:rsidRDefault="00422F81" w:rsidP="00F2620A">
      <w:pPr>
        <w:pStyle w:val="Nadpistabulky"/>
        <w:rPr>
          <w:ins w:id="153" w:author="vyznačené změny" w:date="2024-06-10T15:21:00Z" w16du:dateUtc="2024-06-10T13:21:00Z"/>
          <w:sz w:val="18"/>
          <w:szCs w:val="18"/>
        </w:rPr>
      </w:pPr>
      <w:ins w:id="154" w:author="vyznačené změny" w:date="2024-06-10T15:21:00Z" w16du:dateUtc="2024-06-10T13:21:00Z">
        <w:r w:rsidRPr="00422F81">
          <w:rPr>
            <w:sz w:val="18"/>
            <w:szCs w:val="18"/>
          </w:rPr>
          <w:lastRenderedPageBreak/>
          <w:t>Specialista na geofyziku II</w:t>
        </w:r>
      </w:ins>
    </w:p>
    <w:tbl>
      <w:tblPr>
        <w:tblStyle w:val="Tabulka1"/>
        <w:tblW w:w="8868" w:type="dxa"/>
        <w:tblLook w:val="04A0" w:firstRow="1" w:lastRow="0" w:firstColumn="1" w:lastColumn="0" w:noHBand="0" w:noVBand="1"/>
      </w:tblPr>
      <w:tblGrid>
        <w:gridCol w:w="3056"/>
        <w:gridCol w:w="5812"/>
      </w:tblGrid>
      <w:tr w:rsidR="00F2620A" w:rsidRPr="00F95FBD" w14:paraId="43116669" w14:textId="77777777" w:rsidTr="00CF3CA3">
        <w:trPr>
          <w:cnfStyle w:val="100000000000" w:firstRow="1" w:lastRow="0" w:firstColumn="0" w:lastColumn="0" w:oddVBand="0" w:evenVBand="0" w:oddHBand="0" w:evenHBand="0" w:firstRowFirstColumn="0" w:firstRowLastColumn="0" w:lastRowFirstColumn="0" w:lastRowLastColumn="0"/>
          <w:ins w:id="155" w:author="vyznačené změny" w:date="2024-06-10T15:21:00Z"/>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B28E110" w14:textId="77777777" w:rsidR="00F2620A" w:rsidRPr="00F95FBD" w:rsidRDefault="00F2620A" w:rsidP="00CF3CA3">
            <w:pPr>
              <w:pStyle w:val="Tabulka"/>
              <w:rPr>
                <w:ins w:id="156" w:author="vyznačené změny" w:date="2024-06-10T15:21:00Z" w16du:dateUtc="2024-06-10T13:21:00Z"/>
                <w:rStyle w:val="Nadpisvtabulce"/>
              </w:rPr>
            </w:pPr>
            <w:ins w:id="157" w:author="vyznačené změny" w:date="2024-06-10T15:21:00Z" w16du:dateUtc="2024-06-10T13:21:00Z">
              <w:r w:rsidRPr="00F95FBD">
                <w:rPr>
                  <w:rStyle w:val="Nadpisvtabulce"/>
                </w:rPr>
                <w:t>Jméno a příjmení</w:t>
              </w:r>
            </w:ins>
          </w:p>
        </w:tc>
        <w:tc>
          <w:tcPr>
            <w:tcW w:w="5812" w:type="dxa"/>
            <w:shd w:val="clear" w:color="auto" w:fill="auto"/>
          </w:tcPr>
          <w:p w14:paraId="7A4EFB73" w14:textId="77777777" w:rsidR="00F2620A" w:rsidRPr="00F95FBD" w:rsidRDefault="00F2620A" w:rsidP="00CF3CA3">
            <w:pPr>
              <w:pStyle w:val="Tabulka"/>
              <w:cnfStyle w:val="100000000000" w:firstRow="1" w:lastRow="0" w:firstColumn="0" w:lastColumn="0" w:oddVBand="0" w:evenVBand="0" w:oddHBand="0" w:evenHBand="0" w:firstRowFirstColumn="0" w:firstRowLastColumn="0" w:lastRowFirstColumn="0" w:lastRowLastColumn="0"/>
              <w:rPr>
                <w:ins w:id="158" w:author="vyznačené změny" w:date="2024-06-10T15:21:00Z" w16du:dateUtc="2024-06-10T13:21:00Z"/>
                <w:b/>
              </w:rPr>
            </w:pPr>
            <w:ins w:id="159" w:author="vyznačené změny" w:date="2024-06-10T15:21:00Z" w16du:dateUtc="2024-06-10T13:21:00Z">
              <w:r w:rsidRPr="00F95FBD">
                <w:rPr>
                  <w:b/>
                  <w:highlight w:val="yellow"/>
                </w:rPr>
                <w:t>[VLOŽÍ ZH</w:t>
              </w:r>
              <w:r>
                <w:rPr>
                  <w:b/>
                  <w:highlight w:val="yellow"/>
                </w:rPr>
                <w:t>O</w:t>
              </w:r>
              <w:r w:rsidRPr="00F95FBD">
                <w:rPr>
                  <w:b/>
                  <w:highlight w:val="yellow"/>
                </w:rPr>
                <w:t>TOVITEL]</w:t>
              </w:r>
            </w:ins>
          </w:p>
        </w:tc>
      </w:tr>
      <w:tr w:rsidR="00F2620A" w:rsidRPr="00F95FBD" w14:paraId="455721EA" w14:textId="77777777" w:rsidTr="00CF3CA3">
        <w:trPr>
          <w:ins w:id="160" w:author="vyznačené změny" w:date="2024-06-10T15:21:00Z"/>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D9298E6" w14:textId="77777777" w:rsidR="00F2620A" w:rsidRPr="00F95FBD" w:rsidRDefault="00F2620A" w:rsidP="00CF3CA3">
            <w:pPr>
              <w:pStyle w:val="Tabulka"/>
              <w:rPr>
                <w:ins w:id="161" w:author="vyznačené změny" w:date="2024-06-10T15:21:00Z" w16du:dateUtc="2024-06-10T13:21:00Z"/>
              </w:rPr>
            </w:pPr>
            <w:ins w:id="162" w:author="vyznačené změny" w:date="2024-06-10T15:21:00Z" w16du:dateUtc="2024-06-10T13:21:00Z">
              <w:r w:rsidRPr="00F95FBD">
                <w:t>Adresa</w:t>
              </w:r>
            </w:ins>
          </w:p>
        </w:tc>
        <w:tc>
          <w:tcPr>
            <w:tcW w:w="5812" w:type="dxa"/>
            <w:shd w:val="clear" w:color="auto" w:fill="auto"/>
          </w:tcPr>
          <w:p w14:paraId="4C005F5C" w14:textId="77777777" w:rsidR="00F2620A" w:rsidRPr="00F95FBD" w:rsidRDefault="00F2620A" w:rsidP="00CF3CA3">
            <w:pPr>
              <w:pStyle w:val="Tabulka"/>
              <w:cnfStyle w:val="000000000000" w:firstRow="0" w:lastRow="0" w:firstColumn="0" w:lastColumn="0" w:oddVBand="0" w:evenVBand="0" w:oddHBand="0" w:evenHBand="0" w:firstRowFirstColumn="0" w:firstRowLastColumn="0" w:lastRowFirstColumn="0" w:lastRowLastColumn="0"/>
              <w:rPr>
                <w:ins w:id="163" w:author="vyznačené změny" w:date="2024-06-10T15:21:00Z" w16du:dateUtc="2024-06-10T13:21:00Z"/>
              </w:rPr>
            </w:pPr>
            <w:ins w:id="164" w:author="vyznačené změny" w:date="2024-06-10T15:21:00Z" w16du:dateUtc="2024-06-10T13:21:00Z">
              <w:r w:rsidRPr="00F95FBD">
                <w:rPr>
                  <w:highlight w:val="yellow"/>
                </w:rPr>
                <w:t>[VLOŽÍ ZHOTOVITEL]</w:t>
              </w:r>
            </w:ins>
          </w:p>
        </w:tc>
      </w:tr>
      <w:tr w:rsidR="00F2620A" w:rsidRPr="00F95FBD" w14:paraId="34B42726" w14:textId="77777777" w:rsidTr="00CF3CA3">
        <w:trPr>
          <w:ins w:id="165" w:author="vyznačené změny" w:date="2024-06-10T15:21:00Z"/>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BCF183" w14:textId="77777777" w:rsidR="00F2620A" w:rsidRPr="00F95FBD" w:rsidRDefault="00F2620A" w:rsidP="00CF3CA3">
            <w:pPr>
              <w:pStyle w:val="Tabulka"/>
              <w:rPr>
                <w:ins w:id="166" w:author="vyznačené změny" w:date="2024-06-10T15:21:00Z" w16du:dateUtc="2024-06-10T13:21:00Z"/>
              </w:rPr>
            </w:pPr>
            <w:ins w:id="167" w:author="vyznačené změny" w:date="2024-06-10T15:21:00Z" w16du:dateUtc="2024-06-10T13:21:00Z">
              <w:r w:rsidRPr="00F95FBD">
                <w:t>E-mail</w:t>
              </w:r>
            </w:ins>
          </w:p>
        </w:tc>
        <w:tc>
          <w:tcPr>
            <w:tcW w:w="5812" w:type="dxa"/>
            <w:shd w:val="clear" w:color="auto" w:fill="auto"/>
          </w:tcPr>
          <w:p w14:paraId="7D8A10D1" w14:textId="77777777" w:rsidR="00F2620A" w:rsidRPr="00F95FBD" w:rsidRDefault="00F2620A" w:rsidP="00CF3CA3">
            <w:pPr>
              <w:pStyle w:val="Tabulka"/>
              <w:cnfStyle w:val="000000000000" w:firstRow="0" w:lastRow="0" w:firstColumn="0" w:lastColumn="0" w:oddVBand="0" w:evenVBand="0" w:oddHBand="0" w:evenHBand="0" w:firstRowFirstColumn="0" w:firstRowLastColumn="0" w:lastRowFirstColumn="0" w:lastRowLastColumn="0"/>
              <w:rPr>
                <w:ins w:id="168" w:author="vyznačené změny" w:date="2024-06-10T15:21:00Z" w16du:dateUtc="2024-06-10T13:21:00Z"/>
              </w:rPr>
            </w:pPr>
            <w:ins w:id="169" w:author="vyznačené změny" w:date="2024-06-10T15:21:00Z" w16du:dateUtc="2024-06-10T13:21:00Z">
              <w:r w:rsidRPr="00F95FBD">
                <w:rPr>
                  <w:highlight w:val="yellow"/>
                </w:rPr>
                <w:t>[VLOŽÍ ZHOTOVITEL]</w:t>
              </w:r>
            </w:ins>
          </w:p>
        </w:tc>
      </w:tr>
      <w:tr w:rsidR="00F2620A" w:rsidRPr="00F95FBD" w14:paraId="7F147FC2" w14:textId="77777777" w:rsidTr="00CF3CA3">
        <w:trPr>
          <w:ins w:id="170" w:author="vyznačené změny" w:date="2024-06-10T15:21:00Z"/>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E4EB524" w14:textId="77777777" w:rsidR="00F2620A" w:rsidRPr="00F95FBD" w:rsidRDefault="00F2620A" w:rsidP="00CF3CA3">
            <w:pPr>
              <w:pStyle w:val="Tabulka"/>
              <w:rPr>
                <w:ins w:id="171" w:author="vyznačené změny" w:date="2024-06-10T15:21:00Z" w16du:dateUtc="2024-06-10T13:21:00Z"/>
              </w:rPr>
            </w:pPr>
            <w:ins w:id="172" w:author="vyznačené změny" w:date="2024-06-10T15:21:00Z" w16du:dateUtc="2024-06-10T13:21:00Z">
              <w:r w:rsidRPr="00F95FBD">
                <w:t>Telefon</w:t>
              </w:r>
            </w:ins>
          </w:p>
        </w:tc>
        <w:tc>
          <w:tcPr>
            <w:tcW w:w="5812" w:type="dxa"/>
            <w:shd w:val="clear" w:color="auto" w:fill="auto"/>
          </w:tcPr>
          <w:p w14:paraId="2C882C34" w14:textId="77777777" w:rsidR="00F2620A" w:rsidRPr="00F95FBD" w:rsidRDefault="00F2620A" w:rsidP="00CF3CA3">
            <w:pPr>
              <w:pStyle w:val="Tabulka"/>
              <w:cnfStyle w:val="000000000000" w:firstRow="0" w:lastRow="0" w:firstColumn="0" w:lastColumn="0" w:oddVBand="0" w:evenVBand="0" w:oddHBand="0" w:evenHBand="0" w:firstRowFirstColumn="0" w:firstRowLastColumn="0" w:lastRowFirstColumn="0" w:lastRowLastColumn="0"/>
              <w:rPr>
                <w:ins w:id="173" w:author="vyznačené změny" w:date="2024-06-10T15:21:00Z" w16du:dateUtc="2024-06-10T13:21:00Z"/>
              </w:rPr>
            </w:pPr>
            <w:ins w:id="174" w:author="vyznačené změny" w:date="2024-06-10T15:21:00Z" w16du:dateUtc="2024-06-10T13:21:00Z">
              <w:r w:rsidRPr="00F95FBD">
                <w:rPr>
                  <w:highlight w:val="yellow"/>
                </w:rPr>
                <w:t>[VLOŽÍ ZHOTOVITEL]</w:t>
              </w:r>
            </w:ins>
          </w:p>
        </w:tc>
      </w:tr>
    </w:tbl>
    <w:p w14:paraId="50763082" w14:textId="77777777" w:rsidR="00F2620A" w:rsidRPr="00F95FBD" w:rsidRDefault="00F2620A" w:rsidP="00F2620A">
      <w:pPr>
        <w:pStyle w:val="Tabulka"/>
        <w:rPr>
          <w:ins w:id="175" w:author="vyznačené změny" w:date="2024-06-10T15:21:00Z" w16du:dateUtc="2024-06-10T13:21:00Z"/>
        </w:rPr>
      </w:pPr>
    </w:p>
    <w:p w14:paraId="612FCEF4" w14:textId="31C45C9C" w:rsidR="00F2620A" w:rsidRPr="00F95FBD" w:rsidRDefault="00422F81" w:rsidP="00F2620A">
      <w:pPr>
        <w:pStyle w:val="Nadpistabulky"/>
        <w:rPr>
          <w:ins w:id="176" w:author="vyznačené změny" w:date="2024-06-10T15:21:00Z" w16du:dateUtc="2024-06-10T13:21:00Z"/>
          <w:sz w:val="18"/>
          <w:szCs w:val="18"/>
        </w:rPr>
      </w:pPr>
      <w:ins w:id="177" w:author="vyznačené změny" w:date="2024-06-10T15:21:00Z" w16du:dateUtc="2024-06-10T13:21:00Z">
        <w:r w:rsidRPr="00422F81">
          <w:rPr>
            <w:sz w:val="18"/>
            <w:szCs w:val="18"/>
          </w:rPr>
          <w:t>Báňský projektant</w:t>
        </w:r>
      </w:ins>
    </w:p>
    <w:tbl>
      <w:tblPr>
        <w:tblStyle w:val="Tabulka1"/>
        <w:tblW w:w="8868" w:type="dxa"/>
        <w:tblLook w:val="04A0" w:firstRow="1" w:lastRow="0" w:firstColumn="1" w:lastColumn="0" w:noHBand="0" w:noVBand="1"/>
      </w:tblPr>
      <w:tblGrid>
        <w:gridCol w:w="3056"/>
        <w:gridCol w:w="5812"/>
      </w:tblGrid>
      <w:tr w:rsidR="00F2620A" w:rsidRPr="00F95FBD" w14:paraId="7A6DB7B2" w14:textId="77777777" w:rsidTr="00CF3CA3">
        <w:trPr>
          <w:cnfStyle w:val="100000000000" w:firstRow="1" w:lastRow="0" w:firstColumn="0" w:lastColumn="0" w:oddVBand="0" w:evenVBand="0" w:oddHBand="0" w:evenHBand="0" w:firstRowFirstColumn="0" w:firstRowLastColumn="0" w:lastRowFirstColumn="0" w:lastRowLastColumn="0"/>
          <w:ins w:id="178" w:author="vyznačené změny" w:date="2024-06-10T15:21:00Z"/>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235DC8" w14:textId="77777777" w:rsidR="00F2620A" w:rsidRPr="00F95FBD" w:rsidRDefault="00F2620A" w:rsidP="00CF3CA3">
            <w:pPr>
              <w:pStyle w:val="Tabulka"/>
              <w:rPr>
                <w:ins w:id="179" w:author="vyznačené změny" w:date="2024-06-10T15:21:00Z" w16du:dateUtc="2024-06-10T13:21:00Z"/>
                <w:rStyle w:val="Nadpisvtabulce"/>
              </w:rPr>
            </w:pPr>
            <w:ins w:id="180" w:author="vyznačené změny" w:date="2024-06-10T15:21:00Z" w16du:dateUtc="2024-06-10T13:21:00Z">
              <w:r w:rsidRPr="00F95FBD">
                <w:rPr>
                  <w:rStyle w:val="Nadpisvtabulce"/>
                </w:rPr>
                <w:t>Jméno a příjmení</w:t>
              </w:r>
            </w:ins>
          </w:p>
        </w:tc>
        <w:tc>
          <w:tcPr>
            <w:tcW w:w="5812" w:type="dxa"/>
            <w:shd w:val="clear" w:color="auto" w:fill="auto"/>
          </w:tcPr>
          <w:p w14:paraId="21D16DCB" w14:textId="77777777" w:rsidR="00F2620A" w:rsidRPr="00F95FBD" w:rsidRDefault="00F2620A" w:rsidP="00CF3CA3">
            <w:pPr>
              <w:pStyle w:val="Tabulka"/>
              <w:cnfStyle w:val="100000000000" w:firstRow="1" w:lastRow="0" w:firstColumn="0" w:lastColumn="0" w:oddVBand="0" w:evenVBand="0" w:oddHBand="0" w:evenHBand="0" w:firstRowFirstColumn="0" w:firstRowLastColumn="0" w:lastRowFirstColumn="0" w:lastRowLastColumn="0"/>
              <w:rPr>
                <w:ins w:id="181" w:author="vyznačené změny" w:date="2024-06-10T15:21:00Z" w16du:dateUtc="2024-06-10T13:21:00Z"/>
                <w:b/>
              </w:rPr>
            </w:pPr>
            <w:ins w:id="182" w:author="vyznačené změny" w:date="2024-06-10T15:21:00Z" w16du:dateUtc="2024-06-10T13:21:00Z">
              <w:r w:rsidRPr="00F95FBD">
                <w:rPr>
                  <w:b/>
                  <w:highlight w:val="yellow"/>
                </w:rPr>
                <w:t>[VLOŽÍ ZH</w:t>
              </w:r>
              <w:r>
                <w:rPr>
                  <w:b/>
                  <w:highlight w:val="yellow"/>
                </w:rPr>
                <w:t>O</w:t>
              </w:r>
              <w:r w:rsidRPr="00F95FBD">
                <w:rPr>
                  <w:b/>
                  <w:highlight w:val="yellow"/>
                </w:rPr>
                <w:t>TOVITEL]</w:t>
              </w:r>
            </w:ins>
          </w:p>
        </w:tc>
      </w:tr>
      <w:tr w:rsidR="00F2620A" w:rsidRPr="00F95FBD" w14:paraId="1C99E779" w14:textId="77777777" w:rsidTr="00CF3CA3">
        <w:trPr>
          <w:ins w:id="183" w:author="vyznačené změny" w:date="2024-06-10T15:21:00Z"/>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E2D2C49" w14:textId="77777777" w:rsidR="00F2620A" w:rsidRPr="00F95FBD" w:rsidRDefault="00F2620A" w:rsidP="00CF3CA3">
            <w:pPr>
              <w:pStyle w:val="Tabulka"/>
              <w:rPr>
                <w:ins w:id="184" w:author="vyznačené změny" w:date="2024-06-10T15:21:00Z" w16du:dateUtc="2024-06-10T13:21:00Z"/>
              </w:rPr>
            </w:pPr>
            <w:ins w:id="185" w:author="vyznačené změny" w:date="2024-06-10T15:21:00Z" w16du:dateUtc="2024-06-10T13:21:00Z">
              <w:r w:rsidRPr="00F95FBD">
                <w:t>Adresa</w:t>
              </w:r>
            </w:ins>
          </w:p>
        </w:tc>
        <w:tc>
          <w:tcPr>
            <w:tcW w:w="5812" w:type="dxa"/>
            <w:shd w:val="clear" w:color="auto" w:fill="auto"/>
          </w:tcPr>
          <w:p w14:paraId="0608D9D8" w14:textId="77777777" w:rsidR="00F2620A" w:rsidRPr="00F95FBD" w:rsidRDefault="00F2620A" w:rsidP="00CF3CA3">
            <w:pPr>
              <w:pStyle w:val="Tabulka"/>
              <w:cnfStyle w:val="000000000000" w:firstRow="0" w:lastRow="0" w:firstColumn="0" w:lastColumn="0" w:oddVBand="0" w:evenVBand="0" w:oddHBand="0" w:evenHBand="0" w:firstRowFirstColumn="0" w:firstRowLastColumn="0" w:lastRowFirstColumn="0" w:lastRowLastColumn="0"/>
              <w:rPr>
                <w:ins w:id="186" w:author="vyznačené změny" w:date="2024-06-10T15:21:00Z" w16du:dateUtc="2024-06-10T13:21:00Z"/>
              </w:rPr>
            </w:pPr>
            <w:ins w:id="187" w:author="vyznačené změny" w:date="2024-06-10T15:21:00Z" w16du:dateUtc="2024-06-10T13:21:00Z">
              <w:r w:rsidRPr="00F95FBD">
                <w:rPr>
                  <w:highlight w:val="yellow"/>
                </w:rPr>
                <w:t>[VLOŽÍ ZHOTOVITEL]</w:t>
              </w:r>
            </w:ins>
          </w:p>
        </w:tc>
      </w:tr>
      <w:tr w:rsidR="00F2620A" w:rsidRPr="00F95FBD" w14:paraId="6A27FFBE" w14:textId="77777777" w:rsidTr="00CF3CA3">
        <w:trPr>
          <w:ins w:id="188" w:author="vyznačené změny" w:date="2024-06-10T15:21:00Z"/>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51C2AE" w14:textId="77777777" w:rsidR="00F2620A" w:rsidRPr="00F95FBD" w:rsidRDefault="00F2620A" w:rsidP="00CF3CA3">
            <w:pPr>
              <w:pStyle w:val="Tabulka"/>
              <w:rPr>
                <w:ins w:id="189" w:author="vyznačené změny" w:date="2024-06-10T15:21:00Z" w16du:dateUtc="2024-06-10T13:21:00Z"/>
              </w:rPr>
            </w:pPr>
            <w:ins w:id="190" w:author="vyznačené změny" w:date="2024-06-10T15:21:00Z" w16du:dateUtc="2024-06-10T13:21:00Z">
              <w:r w:rsidRPr="00F95FBD">
                <w:t>E-mail</w:t>
              </w:r>
            </w:ins>
          </w:p>
        </w:tc>
        <w:tc>
          <w:tcPr>
            <w:tcW w:w="5812" w:type="dxa"/>
            <w:shd w:val="clear" w:color="auto" w:fill="auto"/>
          </w:tcPr>
          <w:p w14:paraId="76A6701D" w14:textId="77777777" w:rsidR="00F2620A" w:rsidRPr="00F95FBD" w:rsidRDefault="00F2620A" w:rsidP="00CF3CA3">
            <w:pPr>
              <w:pStyle w:val="Tabulka"/>
              <w:cnfStyle w:val="000000000000" w:firstRow="0" w:lastRow="0" w:firstColumn="0" w:lastColumn="0" w:oddVBand="0" w:evenVBand="0" w:oddHBand="0" w:evenHBand="0" w:firstRowFirstColumn="0" w:firstRowLastColumn="0" w:lastRowFirstColumn="0" w:lastRowLastColumn="0"/>
              <w:rPr>
                <w:ins w:id="191" w:author="vyznačené změny" w:date="2024-06-10T15:21:00Z" w16du:dateUtc="2024-06-10T13:21:00Z"/>
              </w:rPr>
            </w:pPr>
            <w:ins w:id="192" w:author="vyznačené změny" w:date="2024-06-10T15:21:00Z" w16du:dateUtc="2024-06-10T13:21:00Z">
              <w:r w:rsidRPr="00F95FBD">
                <w:rPr>
                  <w:highlight w:val="yellow"/>
                </w:rPr>
                <w:t>[VLOŽÍ ZHOTOVITEL]</w:t>
              </w:r>
            </w:ins>
          </w:p>
        </w:tc>
      </w:tr>
      <w:tr w:rsidR="00F2620A" w:rsidRPr="00F95FBD" w14:paraId="2210E0DA" w14:textId="77777777" w:rsidTr="00CF3CA3">
        <w:trPr>
          <w:ins w:id="193" w:author="vyznačené změny" w:date="2024-06-10T15:21:00Z"/>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8B1BEE" w14:textId="77777777" w:rsidR="00F2620A" w:rsidRPr="00F95FBD" w:rsidRDefault="00F2620A" w:rsidP="00CF3CA3">
            <w:pPr>
              <w:pStyle w:val="Tabulka"/>
              <w:rPr>
                <w:ins w:id="194" w:author="vyznačené změny" w:date="2024-06-10T15:21:00Z" w16du:dateUtc="2024-06-10T13:21:00Z"/>
              </w:rPr>
            </w:pPr>
            <w:ins w:id="195" w:author="vyznačené změny" w:date="2024-06-10T15:21:00Z" w16du:dateUtc="2024-06-10T13:21:00Z">
              <w:r w:rsidRPr="00F95FBD">
                <w:t>Telefon</w:t>
              </w:r>
            </w:ins>
          </w:p>
        </w:tc>
        <w:tc>
          <w:tcPr>
            <w:tcW w:w="5812" w:type="dxa"/>
            <w:shd w:val="clear" w:color="auto" w:fill="auto"/>
          </w:tcPr>
          <w:p w14:paraId="42BB2F42" w14:textId="77777777" w:rsidR="00F2620A" w:rsidRPr="00F95FBD" w:rsidRDefault="00F2620A" w:rsidP="00CF3CA3">
            <w:pPr>
              <w:pStyle w:val="Tabulka"/>
              <w:cnfStyle w:val="000000000000" w:firstRow="0" w:lastRow="0" w:firstColumn="0" w:lastColumn="0" w:oddVBand="0" w:evenVBand="0" w:oddHBand="0" w:evenHBand="0" w:firstRowFirstColumn="0" w:firstRowLastColumn="0" w:lastRowFirstColumn="0" w:lastRowLastColumn="0"/>
              <w:rPr>
                <w:ins w:id="196" w:author="vyznačené změny" w:date="2024-06-10T15:21:00Z" w16du:dateUtc="2024-06-10T13:21:00Z"/>
              </w:rPr>
            </w:pPr>
            <w:ins w:id="197" w:author="vyznačené změny" w:date="2024-06-10T15:21:00Z" w16du:dateUtc="2024-06-10T13:21:00Z">
              <w:r w:rsidRPr="00F95FBD">
                <w:rPr>
                  <w:highlight w:val="yellow"/>
                </w:rPr>
                <w:t>[VLOŽÍ ZHOTOVITEL]</w:t>
              </w:r>
            </w:ins>
          </w:p>
        </w:tc>
      </w:tr>
    </w:tbl>
    <w:p w14:paraId="7C8ED7EB" w14:textId="77777777" w:rsidR="00F2620A" w:rsidRPr="00F95FBD" w:rsidRDefault="00F2620A" w:rsidP="00F2620A">
      <w:pPr>
        <w:pStyle w:val="Tabulka"/>
        <w:rPr>
          <w:ins w:id="198" w:author="vyznačené změny" w:date="2024-06-10T15:21:00Z" w16du:dateUtc="2024-06-10T13:21:00Z"/>
        </w:rPr>
      </w:pPr>
    </w:p>
    <w:p w14:paraId="0EFE5294" w14:textId="75ED97D8" w:rsidR="00F2620A" w:rsidRPr="00617804" w:rsidRDefault="00422F81" w:rsidP="00F2620A">
      <w:pPr>
        <w:pStyle w:val="Nadpistabulky"/>
        <w:rPr>
          <w:ins w:id="199" w:author="vyznačené změny" w:date="2024-06-10T15:21:00Z" w16du:dateUtc="2024-06-10T13:21:00Z"/>
          <w:strike/>
          <w:color w:val="FF0000"/>
          <w:sz w:val="18"/>
          <w:szCs w:val="18"/>
        </w:rPr>
      </w:pPr>
      <w:ins w:id="200" w:author="vyznačené změny" w:date="2024-06-10T15:21:00Z" w16du:dateUtc="2024-06-10T13:21:00Z">
        <w:r w:rsidRPr="00422F81">
          <w:rPr>
            <w:sz w:val="18"/>
            <w:szCs w:val="18"/>
          </w:rPr>
          <w:t>Vrtmistr</w:t>
        </w:r>
      </w:ins>
    </w:p>
    <w:tbl>
      <w:tblPr>
        <w:tblStyle w:val="Tabulka1"/>
        <w:tblW w:w="8868" w:type="dxa"/>
        <w:tblLook w:val="04A0" w:firstRow="1" w:lastRow="0" w:firstColumn="1" w:lastColumn="0" w:noHBand="0" w:noVBand="1"/>
      </w:tblPr>
      <w:tblGrid>
        <w:gridCol w:w="3056"/>
        <w:gridCol w:w="5812"/>
      </w:tblGrid>
      <w:tr w:rsidR="00F2620A" w:rsidRPr="00F95FBD" w14:paraId="33171A5D" w14:textId="77777777" w:rsidTr="00CF3CA3">
        <w:trPr>
          <w:cnfStyle w:val="100000000000" w:firstRow="1" w:lastRow="0" w:firstColumn="0" w:lastColumn="0" w:oddVBand="0" w:evenVBand="0" w:oddHBand="0" w:evenHBand="0" w:firstRowFirstColumn="0" w:firstRowLastColumn="0" w:lastRowFirstColumn="0" w:lastRowLastColumn="0"/>
          <w:ins w:id="201" w:author="vyznačené změny" w:date="2024-06-10T15:21:00Z"/>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B2A326" w14:textId="77777777" w:rsidR="00F2620A" w:rsidRPr="00F95FBD" w:rsidRDefault="00F2620A" w:rsidP="00CF3CA3">
            <w:pPr>
              <w:pStyle w:val="Tabulka"/>
              <w:rPr>
                <w:ins w:id="202" w:author="vyznačené změny" w:date="2024-06-10T15:21:00Z" w16du:dateUtc="2024-06-10T13:21:00Z"/>
                <w:rStyle w:val="Nadpisvtabulce"/>
              </w:rPr>
            </w:pPr>
            <w:ins w:id="203" w:author="vyznačené změny" w:date="2024-06-10T15:21:00Z" w16du:dateUtc="2024-06-10T13:21:00Z">
              <w:r w:rsidRPr="00F95FBD">
                <w:rPr>
                  <w:rStyle w:val="Nadpisvtabulce"/>
                </w:rPr>
                <w:t>Jméno a příjmení</w:t>
              </w:r>
            </w:ins>
          </w:p>
        </w:tc>
        <w:tc>
          <w:tcPr>
            <w:tcW w:w="5812" w:type="dxa"/>
            <w:shd w:val="clear" w:color="auto" w:fill="auto"/>
          </w:tcPr>
          <w:p w14:paraId="5929C929" w14:textId="77777777" w:rsidR="00F2620A" w:rsidRPr="00F95FBD" w:rsidRDefault="00F2620A" w:rsidP="00CF3CA3">
            <w:pPr>
              <w:pStyle w:val="Tabulka"/>
              <w:cnfStyle w:val="100000000000" w:firstRow="1" w:lastRow="0" w:firstColumn="0" w:lastColumn="0" w:oddVBand="0" w:evenVBand="0" w:oddHBand="0" w:evenHBand="0" w:firstRowFirstColumn="0" w:firstRowLastColumn="0" w:lastRowFirstColumn="0" w:lastRowLastColumn="0"/>
              <w:rPr>
                <w:ins w:id="204" w:author="vyznačené změny" w:date="2024-06-10T15:21:00Z" w16du:dateUtc="2024-06-10T13:21:00Z"/>
                <w:b/>
              </w:rPr>
            </w:pPr>
            <w:ins w:id="205" w:author="vyznačené změny" w:date="2024-06-10T15:21:00Z" w16du:dateUtc="2024-06-10T13:21:00Z">
              <w:r w:rsidRPr="00F95FBD">
                <w:rPr>
                  <w:b/>
                  <w:highlight w:val="yellow"/>
                </w:rPr>
                <w:t>[VLOŽÍ ZH</w:t>
              </w:r>
              <w:r>
                <w:rPr>
                  <w:b/>
                  <w:highlight w:val="yellow"/>
                </w:rPr>
                <w:t>O</w:t>
              </w:r>
              <w:r w:rsidRPr="00F95FBD">
                <w:rPr>
                  <w:b/>
                  <w:highlight w:val="yellow"/>
                </w:rPr>
                <w:t>TOVITEL]</w:t>
              </w:r>
            </w:ins>
          </w:p>
        </w:tc>
      </w:tr>
      <w:tr w:rsidR="00F2620A" w:rsidRPr="00F95FBD" w14:paraId="1885CB83" w14:textId="77777777" w:rsidTr="00CF3CA3">
        <w:trPr>
          <w:ins w:id="206" w:author="vyznačené změny" w:date="2024-06-10T15:21:00Z"/>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5B2DEA" w14:textId="77777777" w:rsidR="00F2620A" w:rsidRPr="00F95FBD" w:rsidRDefault="00F2620A" w:rsidP="00CF3CA3">
            <w:pPr>
              <w:pStyle w:val="Tabulka"/>
              <w:rPr>
                <w:ins w:id="207" w:author="vyznačené změny" w:date="2024-06-10T15:21:00Z" w16du:dateUtc="2024-06-10T13:21:00Z"/>
              </w:rPr>
            </w:pPr>
            <w:ins w:id="208" w:author="vyznačené změny" w:date="2024-06-10T15:21:00Z" w16du:dateUtc="2024-06-10T13:21:00Z">
              <w:r w:rsidRPr="00F95FBD">
                <w:t>Adresa</w:t>
              </w:r>
            </w:ins>
          </w:p>
        </w:tc>
        <w:tc>
          <w:tcPr>
            <w:tcW w:w="5812" w:type="dxa"/>
            <w:shd w:val="clear" w:color="auto" w:fill="auto"/>
          </w:tcPr>
          <w:p w14:paraId="7CFD3276" w14:textId="77777777" w:rsidR="00F2620A" w:rsidRPr="00F95FBD" w:rsidRDefault="00F2620A" w:rsidP="00CF3CA3">
            <w:pPr>
              <w:pStyle w:val="Tabulka"/>
              <w:cnfStyle w:val="000000000000" w:firstRow="0" w:lastRow="0" w:firstColumn="0" w:lastColumn="0" w:oddVBand="0" w:evenVBand="0" w:oddHBand="0" w:evenHBand="0" w:firstRowFirstColumn="0" w:firstRowLastColumn="0" w:lastRowFirstColumn="0" w:lastRowLastColumn="0"/>
              <w:rPr>
                <w:ins w:id="209" w:author="vyznačené změny" w:date="2024-06-10T15:21:00Z" w16du:dateUtc="2024-06-10T13:21:00Z"/>
              </w:rPr>
            </w:pPr>
            <w:ins w:id="210" w:author="vyznačené změny" w:date="2024-06-10T15:21:00Z" w16du:dateUtc="2024-06-10T13:21:00Z">
              <w:r w:rsidRPr="00F95FBD">
                <w:rPr>
                  <w:highlight w:val="yellow"/>
                </w:rPr>
                <w:t>[VLOŽÍ ZHOTOVITEL]</w:t>
              </w:r>
            </w:ins>
          </w:p>
        </w:tc>
      </w:tr>
      <w:tr w:rsidR="00F2620A" w:rsidRPr="00F95FBD" w14:paraId="2BCEA809" w14:textId="77777777" w:rsidTr="00CF3CA3">
        <w:trPr>
          <w:ins w:id="211" w:author="vyznačené změny" w:date="2024-06-10T15:21:00Z"/>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DD10C4" w14:textId="77777777" w:rsidR="00F2620A" w:rsidRPr="00F95FBD" w:rsidRDefault="00F2620A" w:rsidP="00CF3CA3">
            <w:pPr>
              <w:pStyle w:val="Tabulka"/>
              <w:rPr>
                <w:ins w:id="212" w:author="vyznačené změny" w:date="2024-06-10T15:21:00Z" w16du:dateUtc="2024-06-10T13:21:00Z"/>
              </w:rPr>
            </w:pPr>
            <w:ins w:id="213" w:author="vyznačené změny" w:date="2024-06-10T15:21:00Z" w16du:dateUtc="2024-06-10T13:21:00Z">
              <w:r w:rsidRPr="00F95FBD">
                <w:t>E-mail</w:t>
              </w:r>
            </w:ins>
          </w:p>
        </w:tc>
        <w:tc>
          <w:tcPr>
            <w:tcW w:w="5812" w:type="dxa"/>
            <w:shd w:val="clear" w:color="auto" w:fill="auto"/>
          </w:tcPr>
          <w:p w14:paraId="3ED9278A" w14:textId="77777777" w:rsidR="00F2620A" w:rsidRPr="00F95FBD" w:rsidRDefault="00F2620A" w:rsidP="00CF3CA3">
            <w:pPr>
              <w:pStyle w:val="Tabulka"/>
              <w:cnfStyle w:val="000000000000" w:firstRow="0" w:lastRow="0" w:firstColumn="0" w:lastColumn="0" w:oddVBand="0" w:evenVBand="0" w:oddHBand="0" w:evenHBand="0" w:firstRowFirstColumn="0" w:firstRowLastColumn="0" w:lastRowFirstColumn="0" w:lastRowLastColumn="0"/>
              <w:rPr>
                <w:ins w:id="214" w:author="vyznačené změny" w:date="2024-06-10T15:21:00Z" w16du:dateUtc="2024-06-10T13:21:00Z"/>
              </w:rPr>
            </w:pPr>
            <w:ins w:id="215" w:author="vyznačené změny" w:date="2024-06-10T15:21:00Z" w16du:dateUtc="2024-06-10T13:21:00Z">
              <w:r w:rsidRPr="00F95FBD">
                <w:rPr>
                  <w:highlight w:val="yellow"/>
                </w:rPr>
                <w:t>[VLOŽÍ ZHOTOVITEL]</w:t>
              </w:r>
            </w:ins>
          </w:p>
        </w:tc>
      </w:tr>
      <w:tr w:rsidR="00F2620A" w:rsidRPr="00F95FBD" w14:paraId="7ABE84DB" w14:textId="77777777" w:rsidTr="00CF3CA3">
        <w:trPr>
          <w:ins w:id="216" w:author="vyznačené změny" w:date="2024-06-10T15:21:00Z"/>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111F03" w14:textId="77777777" w:rsidR="00F2620A" w:rsidRPr="00F95FBD" w:rsidRDefault="00F2620A" w:rsidP="00CF3CA3">
            <w:pPr>
              <w:pStyle w:val="Tabulka"/>
              <w:rPr>
                <w:ins w:id="217" w:author="vyznačené změny" w:date="2024-06-10T15:21:00Z" w16du:dateUtc="2024-06-10T13:21:00Z"/>
              </w:rPr>
            </w:pPr>
            <w:ins w:id="218" w:author="vyznačené změny" w:date="2024-06-10T15:21:00Z" w16du:dateUtc="2024-06-10T13:21:00Z">
              <w:r w:rsidRPr="00F95FBD">
                <w:t>Telefon</w:t>
              </w:r>
            </w:ins>
          </w:p>
        </w:tc>
        <w:tc>
          <w:tcPr>
            <w:tcW w:w="5812" w:type="dxa"/>
            <w:shd w:val="clear" w:color="auto" w:fill="auto"/>
          </w:tcPr>
          <w:p w14:paraId="55DF8357" w14:textId="77777777" w:rsidR="00F2620A" w:rsidRPr="00F95FBD" w:rsidRDefault="00F2620A" w:rsidP="00CF3CA3">
            <w:pPr>
              <w:pStyle w:val="Tabulka"/>
              <w:cnfStyle w:val="000000000000" w:firstRow="0" w:lastRow="0" w:firstColumn="0" w:lastColumn="0" w:oddVBand="0" w:evenVBand="0" w:oddHBand="0" w:evenHBand="0" w:firstRowFirstColumn="0" w:firstRowLastColumn="0" w:lastRowFirstColumn="0" w:lastRowLastColumn="0"/>
              <w:rPr>
                <w:ins w:id="219" w:author="vyznačené změny" w:date="2024-06-10T15:21:00Z" w16du:dateUtc="2024-06-10T13:21:00Z"/>
              </w:rPr>
            </w:pPr>
            <w:ins w:id="220" w:author="vyznačené změny" w:date="2024-06-10T15:21:00Z" w16du:dateUtc="2024-06-10T13:21:00Z">
              <w:r w:rsidRPr="00F95FBD">
                <w:rPr>
                  <w:highlight w:val="yellow"/>
                </w:rPr>
                <w:t>[VLOŽÍ ZHOTOVITEL]</w:t>
              </w:r>
            </w:ins>
          </w:p>
        </w:tc>
      </w:tr>
    </w:tbl>
    <w:p w14:paraId="2ADCBAAA" w14:textId="77777777" w:rsidR="00422F81" w:rsidRDefault="00422F81" w:rsidP="00F2620A">
      <w:pPr>
        <w:pStyle w:val="Textbezodsazen"/>
        <w:rPr>
          <w:ins w:id="221" w:author="vyznačené změny" w:date="2024-06-10T15:21:00Z" w16du:dateUtc="2024-06-10T13:21:00Z"/>
        </w:rPr>
      </w:pPr>
    </w:p>
    <w:p w14:paraId="374DED60" w14:textId="263A6FB8" w:rsidR="00F2620A" w:rsidRDefault="00F2620A" w:rsidP="00F2620A">
      <w:pPr>
        <w:pStyle w:val="Textbezodsazen"/>
        <w:rPr>
          <w:ins w:id="222" w:author="vyznačené změny" w:date="2024-06-10T15:21:00Z" w16du:dateUtc="2024-06-10T13:21:00Z"/>
        </w:rPr>
      </w:pPr>
      <w:ins w:id="223" w:author="vyznačené změny" w:date="2024-06-10T15:21:00Z" w16du:dateUtc="2024-06-10T13:21:00Z">
        <w:r>
          <w:t>Osoby oprávněné jednat ve věcech smluvních a obchodních jsou oprávněny v rámci této Smlouvy vést s druhou stranou jednání obchodního a smluvního charakteru.</w:t>
        </w:r>
      </w:ins>
    </w:p>
    <w:p w14:paraId="43985557" w14:textId="77777777" w:rsidR="00F2620A" w:rsidRDefault="00F2620A" w:rsidP="00F2620A">
      <w:pPr>
        <w:pStyle w:val="Textbezodsazen"/>
        <w:rPr>
          <w:ins w:id="224" w:author="vyznačené změny" w:date="2024-06-10T15:21:00Z" w16du:dateUtc="2024-06-10T13:21:00Z"/>
        </w:rPr>
      </w:pPr>
    </w:p>
    <w:p w14:paraId="5108F914" w14:textId="17CD8229" w:rsidR="00F2620A" w:rsidRPr="00F2620A" w:rsidRDefault="00F2620A" w:rsidP="00F2620A">
      <w:pPr>
        <w:spacing w:before="0" w:after="0"/>
        <w:rPr>
          <w:rPrChange w:id="225" w:author="vyznačené změny" w:date="2024-06-10T15:21:00Z" w16du:dateUtc="2024-06-10T13:21:00Z">
            <w:rPr>
              <w:rFonts w:asciiTheme="majorHAnsi" w:hAnsiTheme="majorHAnsi"/>
              <w:b/>
              <w:color w:val="FF5200" w:themeColor="accent2"/>
              <w:spacing w:val="-6"/>
              <w:sz w:val="36"/>
            </w:rPr>
          </w:rPrChange>
        </w:rPr>
      </w:pPr>
      <w:ins w:id="226" w:author="vyznačené změny" w:date="2024-06-10T15:21:00Z" w16du:dateUtc="2024-06-10T13:21:00Z">
        <w:r>
          <w:t>Osoby oprávněné jednat ve věcech technických jsou oprávněny v rámci této Smlouvy vést s druhou stranou jednání technického charakteru. Dále jsou oprávněny provádět činnosti a úkony, o nichž to stanoví tato Smlouva.</w:t>
        </w:r>
      </w:ins>
    </w:p>
    <w:sectPr w:rsidR="00F2620A" w:rsidRPr="00F2620A" w:rsidSect="00955F0E">
      <w:pgSz w:w="11906" w:h="16838" w:code="9"/>
      <w:pgMar w:top="1049" w:right="1134" w:bottom="1474" w:left="2070" w:header="1035" w:footer="67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437D35" w14:textId="77777777" w:rsidR="00E06BA7" w:rsidRDefault="00E06BA7" w:rsidP="00962258">
      <w:pPr>
        <w:spacing w:after="0" w:line="240" w:lineRule="auto"/>
      </w:pPr>
      <w:r>
        <w:separator/>
      </w:r>
    </w:p>
  </w:endnote>
  <w:endnote w:type="continuationSeparator" w:id="0">
    <w:p w14:paraId="331C9F64" w14:textId="77777777" w:rsidR="00E06BA7" w:rsidRDefault="00E06BA7" w:rsidP="00962258">
      <w:pPr>
        <w:spacing w:after="0" w:line="240" w:lineRule="auto"/>
      </w:pPr>
      <w:r>
        <w:continuationSeparator/>
      </w:r>
    </w:p>
  </w:endnote>
  <w:endnote w:type="continuationNotice" w:id="1">
    <w:p w14:paraId="7A3473C3" w14:textId="77777777" w:rsidR="00E06BA7" w:rsidRDefault="00E06BA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9214"/>
    </w:tblGrid>
    <w:tr w:rsidR="007D1535" w14:paraId="17C75F2C" w14:textId="77777777" w:rsidTr="00EF123A">
      <w:tc>
        <w:tcPr>
          <w:tcW w:w="1361" w:type="dxa"/>
          <w:tcMar>
            <w:left w:w="0" w:type="dxa"/>
            <w:right w:w="0" w:type="dxa"/>
          </w:tcMar>
          <w:vAlign w:val="center"/>
        </w:tcPr>
        <w:p w14:paraId="549FB29E" w14:textId="172874CD" w:rsidR="007D1535" w:rsidRPr="00B8518B" w:rsidRDefault="007D1535" w:rsidP="00EF123A">
          <w:pPr>
            <w:pStyle w:val="Zpat"/>
            <w:jc w:val="center"/>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06BB3">
            <w:rPr>
              <w:rStyle w:val="slostrnky"/>
              <w:noProof/>
            </w:rPr>
            <w:t>2</w:t>
          </w:r>
          <w:r>
            <w:rPr>
              <w:rStyle w:val="slostrnky"/>
            </w:rPr>
            <w:fldChar w:fldCharType="end"/>
          </w:r>
        </w:p>
      </w:tc>
      <w:tc>
        <w:tcPr>
          <w:tcW w:w="9214" w:type="dxa"/>
          <w:shd w:val="clear" w:color="auto" w:fill="auto"/>
          <w:tcMar>
            <w:left w:w="0" w:type="dxa"/>
            <w:right w:w="0" w:type="dxa"/>
          </w:tcMar>
          <w:vAlign w:val="center"/>
        </w:tcPr>
        <w:p w14:paraId="3A420344" w14:textId="77777777" w:rsidR="007D1535" w:rsidRPr="00EF123A" w:rsidRDefault="007D1535" w:rsidP="00EF123A">
          <w:pPr>
            <w:pStyle w:val="Zpat"/>
            <w:spacing w:before="0"/>
            <w:jc w:val="left"/>
            <w:rPr>
              <w:rStyle w:val="slostrnky"/>
              <w:noProof/>
              <w:sz w:val="13"/>
              <w:szCs w:val="13"/>
            </w:rPr>
          </w:pPr>
          <w:r w:rsidRPr="00EF123A">
            <w:rPr>
              <w:rStyle w:val="slostrnky"/>
              <w:noProof/>
              <w:sz w:val="13"/>
              <w:szCs w:val="13"/>
            </w:rPr>
            <w:t>Smlouva o dílo</w:t>
          </w:r>
        </w:p>
        <w:p w14:paraId="0366BF59" w14:textId="14D50F9F" w:rsidR="007D1535" w:rsidRDefault="007D1535" w:rsidP="00EF123A">
          <w:pPr>
            <w:pStyle w:val="Zpat"/>
            <w:spacing w:before="0"/>
            <w:jc w:val="left"/>
          </w:pPr>
          <w:r w:rsidRPr="00D957E3">
            <w:rPr>
              <w:rStyle w:val="slostrnky"/>
              <w:noProof/>
              <w:sz w:val="13"/>
              <w:szCs w:val="13"/>
            </w:rPr>
            <w:t>RS4 úsek Ústí nad Labem – státní hranice CZ/SRN; realizace geologického průzkumu pro Krušnohorský tunel</w:t>
          </w:r>
        </w:p>
      </w:tc>
    </w:tr>
  </w:tbl>
  <w:p w14:paraId="6838673E" w14:textId="77777777" w:rsidR="007D1535" w:rsidRPr="00B8518B" w:rsidRDefault="007D1535"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E4ABD79"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242789"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35A879" w14:textId="77777777" w:rsidR="007D1535" w:rsidRPr="00B8518B" w:rsidRDefault="007D1535"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7D4B8F8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20131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56CEDB2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4C7FE7"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1C251225" w:rsidR="007D1535" w:rsidRPr="00460660" w:rsidRDefault="007D1535">
    <w:pPr>
      <w:pStyle w:val="Zpat"/>
      <w:rPr>
        <w:sz w:val="2"/>
        <w:szCs w:val="2"/>
      </w:rPr>
    </w:pPr>
    <w:r w:rsidRPr="00FD7140">
      <w:rPr>
        <w:noProof/>
        <w:lang w:eastAsia="cs-CZ"/>
      </w:rPr>
      <w:drawing>
        <wp:inline distT="0" distB="0" distL="0" distR="0" wp14:anchorId="5535D641" wp14:editId="0D695A07">
          <wp:extent cx="3009900" cy="631798"/>
          <wp:effectExtent l="0" t="0" r="0" b="0"/>
          <wp:docPr id="9" name="Obrázek 9" descr="\\SZDC000PHANT041.d01.uadf.cz\dokumenty\Fondy EU\CEF 2014 -2020\Metodika CEF\Publicita CEF\Pravidla publicity projektů spolufinancovaných z programu CEF\Loga 2021\Horizontal\PNG\CS Spolufinancováno Evropskou unií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ZDC000PHANT041.d01.uadf.cz\dokumenty\Fondy EU\CEF 2014 -2020\Metodika CEF\Publicita CEF\Pravidla publicity projektů spolufinancovaných z programu CEF\Loga 2021\Horizontal\PNG\CS Spolufinancováno Evropskou unií_POS.pn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3100971" cy="650914"/>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A3FF80" w14:textId="77777777" w:rsidR="007D1535" w:rsidRPr="00B8518B" w:rsidRDefault="007D1535" w:rsidP="00460660">
    <w:pPr>
      <w:pStyle w:val="Zpat"/>
      <w:rPr>
        <w:sz w:val="2"/>
        <w:szCs w:val="2"/>
      </w:rPr>
    </w:pPr>
    <w:r>
      <w:rPr>
        <w:noProof/>
        <w:sz w:val="2"/>
        <w:szCs w:val="2"/>
        <w:lang w:eastAsia="cs-CZ"/>
      </w:rPr>
      <mc:AlternateContent>
        <mc:Choice Requires="wps">
          <w:drawing>
            <wp:anchor distT="0" distB="0" distL="114300" distR="114300" simplePos="0" relativeHeight="251662848" behindDoc="1" locked="1" layoutInCell="1" allowOverlap="1" wp14:anchorId="605E5A8D" wp14:editId="1EC4BB86">
              <wp:simplePos x="0" y="0"/>
              <wp:positionH relativeFrom="page">
                <wp:posOffset>431800</wp:posOffset>
              </wp:positionH>
              <wp:positionV relativeFrom="page">
                <wp:posOffset>7129145</wp:posOffset>
              </wp:positionV>
              <wp:extent cx="180000" cy="0"/>
              <wp:effectExtent l="0" t="0" r="0" b="0"/>
              <wp:wrapNone/>
              <wp:docPr id="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3EA5264" id="Straight Connector 7"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0i1QEAABA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vOnLB0RA8p&#10;CH3sE9ujc2QgBvYp+zT42FD63h3CHEV/CFn0qILNf5LDxuLtefEWxsQkLa5vavo4k5et6hnnQ0yf&#10;AS3Lk5Yb7bJq0YjTl5ioFqVeUvKycWxo+eb6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jV9I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824" behindDoc="1" locked="1" layoutInCell="1" allowOverlap="1" wp14:anchorId="7C5AD785" wp14:editId="440B1356">
              <wp:simplePos x="0" y="0"/>
              <wp:positionH relativeFrom="page">
                <wp:posOffset>431800</wp:posOffset>
              </wp:positionH>
              <wp:positionV relativeFrom="page">
                <wp:posOffset>3564255</wp:posOffset>
              </wp:positionV>
              <wp:extent cx="180000" cy="0"/>
              <wp:effectExtent l="0" t="0" r="0" b="0"/>
              <wp:wrapNone/>
              <wp:docPr id="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0E6140E" id="Straight Connector 10"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976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D1535" w14:paraId="06E36CBF" w14:textId="77777777" w:rsidTr="000B55D1">
      <w:tc>
        <w:tcPr>
          <w:tcW w:w="1361" w:type="dxa"/>
          <w:tcMar>
            <w:left w:w="0" w:type="dxa"/>
            <w:right w:w="0" w:type="dxa"/>
          </w:tcMar>
          <w:vAlign w:val="bottom"/>
        </w:tcPr>
        <w:p w14:paraId="5B411BCD" w14:textId="69484AD5" w:rsidR="007D1535" w:rsidRPr="00B8518B" w:rsidRDefault="007D1535" w:rsidP="00955F0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06BB3">
            <w:rPr>
              <w:rStyle w:val="slostrnky"/>
              <w:noProof/>
            </w:rPr>
            <w:t>1</w:t>
          </w:r>
          <w:r>
            <w:rPr>
              <w:rStyle w:val="slostrnky"/>
            </w:rPr>
            <w:fldChar w:fldCharType="end"/>
          </w:r>
        </w:p>
      </w:tc>
      <w:tc>
        <w:tcPr>
          <w:tcW w:w="3458" w:type="dxa"/>
          <w:shd w:val="clear" w:color="auto" w:fill="auto"/>
          <w:tcMar>
            <w:left w:w="0" w:type="dxa"/>
            <w:right w:w="0" w:type="dxa"/>
          </w:tcMar>
        </w:tcPr>
        <w:p w14:paraId="6BD4710B" w14:textId="77777777" w:rsidR="007D1535" w:rsidRDefault="007D1535" w:rsidP="00955F0E">
          <w:pPr>
            <w:pStyle w:val="Zpat"/>
          </w:pPr>
        </w:p>
      </w:tc>
      <w:tc>
        <w:tcPr>
          <w:tcW w:w="2835" w:type="dxa"/>
          <w:shd w:val="clear" w:color="auto" w:fill="auto"/>
          <w:tcMar>
            <w:left w:w="0" w:type="dxa"/>
            <w:right w:w="0" w:type="dxa"/>
          </w:tcMar>
        </w:tcPr>
        <w:p w14:paraId="5001B093" w14:textId="77777777" w:rsidR="007D1535" w:rsidRDefault="007D1535" w:rsidP="00955F0E">
          <w:pPr>
            <w:pStyle w:val="Zpat"/>
          </w:pPr>
        </w:p>
      </w:tc>
      <w:tc>
        <w:tcPr>
          <w:tcW w:w="2921" w:type="dxa"/>
        </w:tcPr>
        <w:p w14:paraId="6BDFE1B9" w14:textId="77777777" w:rsidR="007D1535" w:rsidRDefault="007D1535" w:rsidP="00955F0E">
          <w:pPr>
            <w:pStyle w:val="Zpat"/>
          </w:pPr>
        </w:p>
      </w:tc>
    </w:tr>
  </w:tbl>
  <w:p w14:paraId="508D8619" w14:textId="6B0D31B0" w:rsidR="007D1535" w:rsidRPr="00460660" w:rsidRDefault="007D1535" w:rsidP="00955F0E">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AE4CCC" w14:textId="77777777" w:rsidR="007D1535" w:rsidRPr="00B8518B" w:rsidRDefault="007D1535" w:rsidP="00460660">
    <w:pPr>
      <w:pStyle w:val="Zpat"/>
      <w:rPr>
        <w:sz w:val="2"/>
        <w:szCs w:val="2"/>
      </w:rPr>
    </w:pPr>
    <w:r>
      <w:rPr>
        <w:noProof/>
        <w:sz w:val="2"/>
        <w:szCs w:val="2"/>
        <w:lang w:eastAsia="cs-CZ"/>
      </w:rPr>
      <mc:AlternateContent>
        <mc:Choice Requires="wps">
          <w:drawing>
            <wp:anchor distT="0" distB="0" distL="114300" distR="114300" simplePos="0" relativeHeight="251665920" behindDoc="1" locked="1" layoutInCell="1" allowOverlap="1" wp14:anchorId="365E5C4C" wp14:editId="5D078E79">
              <wp:simplePos x="0" y="0"/>
              <wp:positionH relativeFrom="page">
                <wp:posOffset>431800</wp:posOffset>
              </wp:positionH>
              <wp:positionV relativeFrom="page">
                <wp:posOffset>7129145</wp:posOffset>
              </wp:positionV>
              <wp:extent cx="180000" cy="0"/>
              <wp:effectExtent l="0" t="0" r="0" b="0"/>
              <wp:wrapNone/>
              <wp:docPr id="11"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1F5B04C7" id="Straight Connector 7"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" strokecolor="#ff5200"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4896" behindDoc="1" locked="1" layoutInCell="1" allowOverlap="1" wp14:anchorId="05F1A103" wp14:editId="21BA9688">
              <wp:simplePos x="0" y="0"/>
              <wp:positionH relativeFrom="page">
                <wp:posOffset>431800</wp:posOffset>
              </wp:positionH>
              <wp:positionV relativeFrom="page">
                <wp:posOffset>3564255</wp:posOffset>
              </wp:positionV>
              <wp:extent cx="180000" cy="0"/>
              <wp:effectExtent l="0" t="0" r="0" b="0"/>
              <wp:wrapNone/>
              <wp:docPr id="12"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6B3C8991" id="Straight Connector 10"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AgrQi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D1535" w14:paraId="70EDCE36" w14:textId="77777777" w:rsidTr="000B55D1">
      <w:tc>
        <w:tcPr>
          <w:tcW w:w="1361" w:type="dxa"/>
          <w:tcMar>
            <w:left w:w="0" w:type="dxa"/>
            <w:right w:w="0" w:type="dxa"/>
          </w:tcMar>
          <w:vAlign w:val="bottom"/>
        </w:tcPr>
        <w:p w14:paraId="6EC4FF41" w14:textId="2E23E902" w:rsidR="007D1535" w:rsidRPr="00B8518B" w:rsidRDefault="007D1535" w:rsidP="00955F0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06BB3">
            <w:rPr>
              <w:rStyle w:val="slostrnky"/>
              <w:noProof/>
            </w:rPr>
            <w:t>2</w:t>
          </w:r>
          <w:r>
            <w:rPr>
              <w:rStyle w:val="slostrnky"/>
            </w:rPr>
            <w:fldChar w:fldCharType="end"/>
          </w:r>
        </w:p>
      </w:tc>
      <w:tc>
        <w:tcPr>
          <w:tcW w:w="3458" w:type="dxa"/>
          <w:shd w:val="clear" w:color="auto" w:fill="auto"/>
          <w:tcMar>
            <w:left w:w="0" w:type="dxa"/>
            <w:right w:w="0" w:type="dxa"/>
          </w:tcMar>
        </w:tcPr>
        <w:p w14:paraId="168155F4" w14:textId="77777777" w:rsidR="007D1535" w:rsidRDefault="007D1535" w:rsidP="00955F0E">
          <w:pPr>
            <w:pStyle w:val="Zpat"/>
          </w:pPr>
        </w:p>
      </w:tc>
      <w:tc>
        <w:tcPr>
          <w:tcW w:w="2835" w:type="dxa"/>
          <w:shd w:val="clear" w:color="auto" w:fill="auto"/>
          <w:tcMar>
            <w:left w:w="0" w:type="dxa"/>
            <w:right w:w="0" w:type="dxa"/>
          </w:tcMar>
        </w:tcPr>
        <w:p w14:paraId="7ACB367F" w14:textId="77777777" w:rsidR="007D1535" w:rsidRDefault="007D1535" w:rsidP="00955F0E">
          <w:pPr>
            <w:pStyle w:val="Zpat"/>
          </w:pPr>
        </w:p>
      </w:tc>
      <w:tc>
        <w:tcPr>
          <w:tcW w:w="2921" w:type="dxa"/>
        </w:tcPr>
        <w:p w14:paraId="60F6A391" w14:textId="77777777" w:rsidR="007D1535" w:rsidRDefault="007D1535" w:rsidP="00955F0E">
          <w:pPr>
            <w:pStyle w:val="Zpat"/>
          </w:pPr>
        </w:p>
      </w:tc>
    </w:tr>
  </w:tbl>
  <w:p w14:paraId="6E0CD3F7" w14:textId="77777777" w:rsidR="007D1535" w:rsidRPr="00460660" w:rsidRDefault="007D1535" w:rsidP="00955F0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7DCBEF" w14:textId="77777777" w:rsidR="00E06BA7" w:rsidRDefault="00E06BA7" w:rsidP="00962258">
      <w:pPr>
        <w:spacing w:after="0" w:line="240" w:lineRule="auto"/>
      </w:pPr>
      <w:r>
        <w:separator/>
      </w:r>
    </w:p>
  </w:footnote>
  <w:footnote w:type="continuationSeparator" w:id="0">
    <w:p w14:paraId="2A9A1420" w14:textId="77777777" w:rsidR="00E06BA7" w:rsidRDefault="00E06BA7" w:rsidP="00962258">
      <w:pPr>
        <w:spacing w:after="0" w:line="240" w:lineRule="auto"/>
      </w:pPr>
      <w:r>
        <w:continuationSeparator/>
      </w:r>
    </w:p>
  </w:footnote>
  <w:footnote w:type="continuationNotice" w:id="1">
    <w:p w14:paraId="2CACA3F5" w14:textId="77777777" w:rsidR="00E06BA7" w:rsidRDefault="00E06BA7">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D1535" w14:paraId="14D6ED70" w14:textId="77777777" w:rsidTr="00C02D0A">
      <w:trPr>
        <w:trHeight w:hRule="exact" w:val="454"/>
      </w:trPr>
      <w:tc>
        <w:tcPr>
          <w:tcW w:w="1361" w:type="dxa"/>
          <w:tcMar>
            <w:top w:w="57" w:type="dxa"/>
            <w:left w:w="0" w:type="dxa"/>
            <w:right w:w="0" w:type="dxa"/>
          </w:tcMar>
        </w:tcPr>
        <w:p w14:paraId="7A201DE8" w14:textId="77777777" w:rsidR="007D1535" w:rsidRPr="00B8518B" w:rsidRDefault="007D1535" w:rsidP="00523EA7">
          <w:pPr>
            <w:pStyle w:val="Zpat"/>
            <w:rPr>
              <w:rStyle w:val="slostrnky"/>
            </w:rPr>
          </w:pPr>
        </w:p>
      </w:tc>
      <w:tc>
        <w:tcPr>
          <w:tcW w:w="3458" w:type="dxa"/>
          <w:shd w:val="clear" w:color="auto" w:fill="auto"/>
          <w:tcMar>
            <w:top w:w="57" w:type="dxa"/>
            <w:left w:w="0" w:type="dxa"/>
            <w:right w:w="0" w:type="dxa"/>
          </w:tcMar>
        </w:tcPr>
        <w:p w14:paraId="3D2835F5" w14:textId="77777777" w:rsidR="007D1535" w:rsidRDefault="007D1535" w:rsidP="00523EA7">
          <w:pPr>
            <w:pStyle w:val="Zpat"/>
          </w:pPr>
        </w:p>
      </w:tc>
      <w:tc>
        <w:tcPr>
          <w:tcW w:w="5698" w:type="dxa"/>
          <w:shd w:val="clear" w:color="auto" w:fill="auto"/>
          <w:tcMar>
            <w:top w:w="57" w:type="dxa"/>
            <w:left w:w="0" w:type="dxa"/>
            <w:right w:w="0" w:type="dxa"/>
          </w:tcMar>
        </w:tcPr>
        <w:p w14:paraId="4AAAC867" w14:textId="77777777" w:rsidR="007D1535" w:rsidRPr="00D6163D" w:rsidRDefault="007D1535" w:rsidP="00D6163D">
          <w:pPr>
            <w:pStyle w:val="Druhdokumentu"/>
          </w:pPr>
        </w:p>
      </w:tc>
    </w:tr>
  </w:tbl>
  <w:p w14:paraId="145FA93F" w14:textId="77777777" w:rsidR="007D1535" w:rsidRPr="00D6163D" w:rsidRDefault="007D153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D1535" w14:paraId="2ECB6F9F" w14:textId="77777777" w:rsidTr="00F1715C">
      <w:trPr>
        <w:trHeight w:hRule="exact" w:val="936"/>
      </w:trPr>
      <w:tc>
        <w:tcPr>
          <w:tcW w:w="1361" w:type="dxa"/>
          <w:tcMar>
            <w:left w:w="0" w:type="dxa"/>
            <w:right w:w="0" w:type="dxa"/>
          </w:tcMar>
        </w:tcPr>
        <w:p w14:paraId="0DC32999" w14:textId="0FCBF164" w:rsidR="007D1535" w:rsidRPr="00B8518B" w:rsidRDefault="007D1535" w:rsidP="00FC6389">
          <w:pPr>
            <w:pStyle w:val="Zpat"/>
            <w:rPr>
              <w:rStyle w:val="slostrnky"/>
            </w:rPr>
          </w:pPr>
          <w:r>
            <w:rPr>
              <w:noProof/>
              <w:lang w:eastAsia="cs-CZ"/>
            </w:rPr>
            <w:drawing>
              <wp:anchor distT="0" distB="0" distL="114300" distR="114300" simplePos="0" relativeHeight="251659776" behindDoc="0" locked="1" layoutInCell="1" allowOverlap="1" wp14:anchorId="1DF84C8B" wp14:editId="18A8B386">
                <wp:simplePos x="0" y="0"/>
                <wp:positionH relativeFrom="page">
                  <wp:posOffset>873760</wp:posOffset>
                </wp:positionH>
                <wp:positionV relativeFrom="page">
                  <wp:posOffset>-7620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7D1535" w:rsidRDefault="007D1535" w:rsidP="00FC6389">
          <w:pPr>
            <w:pStyle w:val="Zpat"/>
          </w:pPr>
        </w:p>
      </w:tc>
      <w:tc>
        <w:tcPr>
          <w:tcW w:w="5698" w:type="dxa"/>
          <w:shd w:val="clear" w:color="auto" w:fill="auto"/>
          <w:tcMar>
            <w:left w:w="0" w:type="dxa"/>
            <w:right w:w="0" w:type="dxa"/>
          </w:tcMar>
        </w:tcPr>
        <w:p w14:paraId="3B330173" w14:textId="77777777" w:rsidR="007D1535" w:rsidRPr="00D6163D" w:rsidRDefault="007D1535" w:rsidP="00FC6389">
          <w:pPr>
            <w:pStyle w:val="Druhdokumentu"/>
          </w:pPr>
        </w:p>
      </w:tc>
    </w:tr>
    <w:tr w:rsidR="007D1535" w14:paraId="1928CCEF" w14:textId="77777777" w:rsidTr="00845E5E">
      <w:trPr>
        <w:trHeight w:hRule="exact" w:val="319"/>
      </w:trPr>
      <w:tc>
        <w:tcPr>
          <w:tcW w:w="1361" w:type="dxa"/>
          <w:tcMar>
            <w:left w:w="0" w:type="dxa"/>
            <w:right w:w="0" w:type="dxa"/>
          </w:tcMar>
        </w:tcPr>
        <w:p w14:paraId="4D85EE3E" w14:textId="77777777" w:rsidR="007D1535" w:rsidRPr="00B8518B" w:rsidRDefault="007D1535" w:rsidP="00FC6389">
          <w:pPr>
            <w:pStyle w:val="Zpat"/>
            <w:rPr>
              <w:rStyle w:val="slostrnky"/>
            </w:rPr>
          </w:pPr>
        </w:p>
      </w:tc>
      <w:tc>
        <w:tcPr>
          <w:tcW w:w="3458" w:type="dxa"/>
          <w:shd w:val="clear" w:color="auto" w:fill="auto"/>
          <w:tcMar>
            <w:left w:w="0" w:type="dxa"/>
            <w:right w:w="0" w:type="dxa"/>
          </w:tcMar>
        </w:tcPr>
        <w:p w14:paraId="2611A54E" w14:textId="77777777" w:rsidR="007D1535" w:rsidRDefault="007D1535" w:rsidP="00FC6389">
          <w:pPr>
            <w:pStyle w:val="Zpat"/>
          </w:pPr>
        </w:p>
      </w:tc>
      <w:tc>
        <w:tcPr>
          <w:tcW w:w="5698" w:type="dxa"/>
          <w:shd w:val="clear" w:color="auto" w:fill="auto"/>
          <w:tcMar>
            <w:left w:w="0" w:type="dxa"/>
            <w:right w:w="0" w:type="dxa"/>
          </w:tcMar>
        </w:tcPr>
        <w:p w14:paraId="0DFF6094" w14:textId="77777777" w:rsidR="007D1535" w:rsidRPr="00D6163D" w:rsidRDefault="007D1535" w:rsidP="00FC6389">
          <w:pPr>
            <w:pStyle w:val="Druhdokumentu"/>
          </w:pPr>
        </w:p>
      </w:tc>
    </w:tr>
  </w:tbl>
  <w:p w14:paraId="4D4AA505" w14:textId="5DD24FDB" w:rsidR="007D1535" w:rsidRPr="00D6163D" w:rsidRDefault="007D1535" w:rsidP="00FC6389">
    <w:pPr>
      <w:pStyle w:val="Zhlav"/>
      <w:rPr>
        <w:sz w:val="8"/>
        <w:szCs w:val="8"/>
      </w:rPr>
    </w:pPr>
  </w:p>
  <w:p w14:paraId="43A9937F" w14:textId="77777777" w:rsidR="007D1535" w:rsidRPr="00460660" w:rsidRDefault="007D153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D12969" w14:textId="77777777" w:rsidR="007D1535" w:rsidRPr="00D6163D" w:rsidRDefault="007D1535" w:rsidP="00FC6389">
    <w:pPr>
      <w:pStyle w:val="Zhlav"/>
      <w:rPr>
        <w:sz w:val="8"/>
        <w:szCs w:val="8"/>
      </w:rPr>
    </w:pPr>
  </w:p>
  <w:p w14:paraId="602E743D" w14:textId="77777777" w:rsidR="007D1535" w:rsidRPr="00460660" w:rsidRDefault="007D1535">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304CB7" w14:textId="77777777" w:rsidR="007D1535" w:rsidRPr="00D6163D" w:rsidRDefault="007D1535" w:rsidP="00FC6389">
    <w:pPr>
      <w:pStyle w:val="Zhlav"/>
      <w:rPr>
        <w:sz w:val="8"/>
        <w:szCs w:val="8"/>
      </w:rPr>
    </w:pPr>
  </w:p>
  <w:p w14:paraId="17FBD390" w14:textId="77777777" w:rsidR="007D1535" w:rsidRPr="00460660" w:rsidRDefault="007D153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08AE5A2"/>
    <w:multiLevelType w:val="hybridMultilevel"/>
    <w:tmpl w:val="8A01731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612E6E6"/>
    <w:multiLevelType w:val="hybridMultilevel"/>
    <w:tmpl w:val="21EC388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A11375"/>
    <w:multiLevelType w:val="multilevel"/>
    <w:tmpl w:val="E54EA856"/>
    <w:lvl w:ilvl="0">
      <w:start w:val="1"/>
      <w:numFmt w:val="decimal"/>
      <w:pStyle w:val="Nadpis1-1"/>
      <w:lvlText w:val="%1."/>
      <w:lvlJc w:val="left"/>
      <w:pPr>
        <w:tabs>
          <w:tab w:val="num" w:pos="879"/>
        </w:tabs>
        <w:ind w:left="879" w:hanging="737"/>
      </w:pPr>
      <w:rPr>
        <w:rFonts w:hint="default"/>
      </w:rPr>
    </w:lvl>
    <w:lvl w:ilvl="1">
      <w:start w:val="1"/>
      <w:numFmt w:val="decimal"/>
      <w:pStyle w:val="Text1-1"/>
      <w:lvlText w:val="%1.%2"/>
      <w:lvlJc w:val="left"/>
      <w:pPr>
        <w:tabs>
          <w:tab w:val="num" w:pos="1163"/>
        </w:tabs>
        <w:ind w:left="1163" w:hanging="737"/>
      </w:pPr>
      <w:rPr>
        <w:rFonts w:hint="default"/>
        <w:b w:val="0"/>
        <w:sz w:val="18"/>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0926C9A"/>
    <w:multiLevelType w:val="multilevel"/>
    <w:tmpl w:val="7EEEEA8C"/>
    <w:lvl w:ilvl="0">
      <w:start w:val="1"/>
      <w:numFmt w:val="decimal"/>
      <w:lvlText w:val="%1"/>
      <w:lvlJc w:val="left"/>
      <w:pPr>
        <w:ind w:left="567" w:hanging="567"/>
      </w:pPr>
      <w:rPr>
        <w:rFonts w:hint="default"/>
        <w:b/>
      </w:rPr>
    </w:lvl>
    <w:lvl w:ilvl="1">
      <w:start w:val="1"/>
      <w:numFmt w:val="lowerLetter"/>
      <w:lvlText w:val="%2)"/>
      <w:lvlJc w:val="left"/>
      <w:pPr>
        <w:ind w:left="4253" w:hanging="567"/>
      </w:pPr>
      <w:rPr>
        <w:rFonts w:hint="default"/>
        <w:b w:val="0"/>
        <w:i w:val="0"/>
        <w:color w:val="auto"/>
      </w:rPr>
    </w:lvl>
    <w:lvl w:ilvl="2">
      <w:start w:val="1"/>
      <w:numFmt w:val="decimal"/>
      <w:lvlText w:val="%1.%2.%3"/>
      <w:lvlJc w:val="left"/>
      <w:pPr>
        <w:ind w:left="539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844298F"/>
    <w:multiLevelType w:val="multilevel"/>
    <w:tmpl w:val="214CC79C"/>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F254A72"/>
    <w:multiLevelType w:val="multilevel"/>
    <w:tmpl w:val="B00C33E2"/>
    <w:lvl w:ilvl="0">
      <w:start w:val="1"/>
      <w:numFmt w:val="decimal"/>
      <w:pStyle w:val="Nadpis1"/>
      <w:lvlText w:val="%1"/>
      <w:lvlJc w:val="left"/>
      <w:pPr>
        <w:ind w:left="567" w:hanging="567"/>
      </w:pPr>
      <w:rPr>
        <w:rFonts w:hint="default"/>
        <w:b/>
      </w:rPr>
    </w:lvl>
    <w:lvl w:ilvl="1">
      <w:start w:val="1"/>
      <w:numFmt w:val="decimal"/>
      <w:pStyle w:val="Nadpis2"/>
      <w:lvlText w:val="%1.%2"/>
      <w:lvlJc w:val="left"/>
      <w:pPr>
        <w:ind w:left="3828" w:hanging="567"/>
      </w:pPr>
      <w:rPr>
        <w:rFonts w:hint="default"/>
        <w:b w:val="0"/>
      </w:rPr>
    </w:lvl>
    <w:lvl w:ilvl="2">
      <w:start w:val="1"/>
      <w:numFmt w:val="decimal"/>
      <w:pStyle w:val="Nadpis3"/>
      <w:lvlText w:val="%1.%2.%3"/>
      <w:lvlJc w:val="left"/>
      <w:pPr>
        <w:ind w:left="5399"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9" w15:restartNumberingAfterBreak="0">
    <w:nsid w:val="305B402F"/>
    <w:multiLevelType w:val="multilevel"/>
    <w:tmpl w:val="19F2BFBA"/>
    <w:lvl w:ilvl="0">
      <w:start w:val="1"/>
      <w:numFmt w:val="decimal"/>
      <w:pStyle w:val="Plohy"/>
      <w:lvlText w:val="%1."/>
      <w:lvlJc w:val="left"/>
      <w:pPr>
        <w:ind w:left="680" w:hanging="680"/>
      </w:pPr>
      <w:rPr>
        <w:rFonts w:cs="Times New Roman"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6064466"/>
    <w:multiLevelType w:val="multilevel"/>
    <w:tmpl w:val="9098B4D2"/>
    <w:lvl w:ilvl="0">
      <w:start w:val="1"/>
      <w:numFmt w:val="decimal"/>
      <w:lvlText w:val="%1"/>
      <w:lvlJc w:val="left"/>
      <w:pPr>
        <w:ind w:left="567" w:hanging="567"/>
      </w:pPr>
      <w:rPr>
        <w:rFonts w:hint="default"/>
        <w:b/>
      </w:rPr>
    </w:lvl>
    <w:lvl w:ilvl="1">
      <w:start w:val="1"/>
      <w:numFmt w:val="lowerLetter"/>
      <w:lvlText w:val="%2)"/>
      <w:lvlJc w:val="left"/>
      <w:pPr>
        <w:ind w:left="4253" w:hanging="567"/>
      </w:pPr>
      <w:rPr>
        <w:rFonts w:hint="default"/>
        <w:b w:val="0"/>
        <w:i w:val="0"/>
        <w:color w:val="auto"/>
      </w:rPr>
    </w:lvl>
    <w:lvl w:ilvl="2">
      <w:start w:val="1"/>
      <w:numFmt w:val="decimal"/>
      <w:lvlText w:val="%1.%2.%3"/>
      <w:lvlJc w:val="left"/>
      <w:pPr>
        <w:ind w:left="539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3DB62DB0"/>
    <w:multiLevelType w:val="multilevel"/>
    <w:tmpl w:val="F6107704"/>
    <w:lvl w:ilvl="0">
      <w:start w:val="1"/>
      <w:numFmt w:val="decimal"/>
      <w:lvlText w:val="%1"/>
      <w:lvlJc w:val="left"/>
      <w:pPr>
        <w:ind w:left="567" w:hanging="567"/>
      </w:pPr>
      <w:rPr>
        <w:rFonts w:hint="default"/>
        <w:b/>
      </w:rPr>
    </w:lvl>
    <w:lvl w:ilvl="1">
      <w:start w:val="1"/>
      <w:numFmt w:val="lowerLetter"/>
      <w:lvlText w:val="%2)"/>
      <w:lvlJc w:val="left"/>
      <w:pPr>
        <w:ind w:left="567" w:hanging="567"/>
      </w:pPr>
      <w:rPr>
        <w:rFonts w:hint="default"/>
        <w:b w:val="0"/>
      </w:rPr>
    </w:lvl>
    <w:lvl w:ilvl="2">
      <w:start w:val="1"/>
      <w:numFmt w:val="decimal"/>
      <w:lvlText w:val="%1.%2.%3"/>
      <w:lvlJc w:val="left"/>
      <w:pPr>
        <w:ind w:left="539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597826B3"/>
    <w:multiLevelType w:val="multilevel"/>
    <w:tmpl w:val="FB3CE24C"/>
    <w:lvl w:ilvl="0">
      <w:start w:val="1"/>
      <w:numFmt w:val="decimal"/>
      <w:lvlText w:val="%1"/>
      <w:lvlJc w:val="left"/>
      <w:pPr>
        <w:ind w:left="567" w:hanging="567"/>
      </w:pPr>
      <w:rPr>
        <w:rFonts w:hint="default"/>
        <w:b/>
      </w:rPr>
    </w:lvl>
    <w:lvl w:ilvl="1">
      <w:start w:val="1"/>
      <w:numFmt w:val="lowerLetter"/>
      <w:lvlText w:val="%2)"/>
      <w:lvlJc w:val="left"/>
      <w:pPr>
        <w:ind w:left="4253" w:hanging="567"/>
      </w:pPr>
      <w:rPr>
        <w:rFonts w:hint="default"/>
        <w:b w:val="0"/>
        <w:i w:val="0"/>
        <w:color w:val="auto"/>
      </w:rPr>
    </w:lvl>
    <w:lvl w:ilvl="2">
      <w:start w:val="1"/>
      <w:numFmt w:val="decimal"/>
      <w:lvlText w:val="%1.%2.%3"/>
      <w:lvlJc w:val="left"/>
      <w:pPr>
        <w:ind w:left="539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68387976"/>
    <w:multiLevelType w:val="multilevel"/>
    <w:tmpl w:val="4EAA3DD8"/>
    <w:lvl w:ilvl="0">
      <w:start w:val="1"/>
      <w:numFmt w:val="decimal"/>
      <w:lvlText w:val="%1"/>
      <w:lvlJc w:val="left"/>
      <w:pPr>
        <w:ind w:left="567" w:hanging="567"/>
      </w:pPr>
      <w:rPr>
        <w:rFonts w:hint="default"/>
        <w:b/>
      </w:rPr>
    </w:lvl>
    <w:lvl w:ilvl="1">
      <w:start w:val="1"/>
      <w:numFmt w:val="lowerLetter"/>
      <w:lvlText w:val="%2)"/>
      <w:lvlJc w:val="left"/>
      <w:pPr>
        <w:ind w:left="4253" w:hanging="567"/>
      </w:pPr>
      <w:rPr>
        <w:rFonts w:hint="default"/>
        <w:b w:val="0"/>
        <w:i w:val="0"/>
        <w:color w:val="auto"/>
      </w:rPr>
    </w:lvl>
    <w:lvl w:ilvl="2">
      <w:start w:val="1"/>
      <w:numFmt w:val="decimal"/>
      <w:lvlText w:val="%1.%2.%3"/>
      <w:lvlJc w:val="left"/>
      <w:pPr>
        <w:ind w:left="539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7167426C"/>
    <w:multiLevelType w:val="multilevel"/>
    <w:tmpl w:val="DB5E2498"/>
    <w:lvl w:ilvl="0">
      <w:start w:val="3"/>
      <w:numFmt w:val="decimal"/>
      <w:lvlText w:val="%1"/>
      <w:lvlJc w:val="left"/>
      <w:pPr>
        <w:ind w:left="435" w:hanging="435"/>
      </w:pPr>
      <w:rPr>
        <w:rFonts w:hint="default"/>
      </w:rPr>
    </w:lvl>
    <w:lvl w:ilvl="1">
      <w:start w:val="1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6" w15:restartNumberingAfterBreak="0">
    <w:nsid w:val="74070991"/>
    <w:multiLevelType w:val="multilevel"/>
    <w:tmpl w:val="CABE99FC"/>
    <w:numStyleLink w:val="ListNumbermultilevel"/>
  </w:abstractNum>
  <w:abstractNum w:abstractNumId="17" w15:restartNumberingAfterBreak="0">
    <w:nsid w:val="7758453C"/>
    <w:multiLevelType w:val="multilevel"/>
    <w:tmpl w:val="C03AFE94"/>
    <w:lvl w:ilvl="0">
      <w:start w:val="1"/>
      <w:numFmt w:val="decimal"/>
      <w:lvlText w:val="%1"/>
      <w:lvlJc w:val="left"/>
      <w:pPr>
        <w:ind w:left="567" w:hanging="567"/>
      </w:pPr>
      <w:rPr>
        <w:rFonts w:hint="default"/>
        <w:b/>
      </w:rPr>
    </w:lvl>
    <w:lvl w:ilvl="1">
      <w:start w:val="1"/>
      <w:numFmt w:val="lowerLetter"/>
      <w:lvlText w:val="%2)"/>
      <w:lvlJc w:val="left"/>
      <w:pPr>
        <w:ind w:left="567" w:hanging="567"/>
      </w:pPr>
      <w:rPr>
        <w:rFonts w:hint="default"/>
        <w:b w:val="0"/>
      </w:rPr>
    </w:lvl>
    <w:lvl w:ilvl="2">
      <w:start w:val="1"/>
      <w:numFmt w:val="decimal"/>
      <w:lvlText w:val="%1.%2.%3"/>
      <w:lvlJc w:val="left"/>
      <w:pPr>
        <w:ind w:left="539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669335364">
    <w:abstractNumId w:val="6"/>
  </w:num>
  <w:num w:numId="2" w16cid:durableId="679812768">
    <w:abstractNumId w:val="3"/>
  </w:num>
  <w:num w:numId="3" w16cid:durableId="1126969721">
    <w:abstractNumId w:val="7"/>
  </w:num>
  <w:num w:numId="4" w16cid:durableId="1906646723">
    <w:abstractNumId w:val="16"/>
  </w:num>
  <w:num w:numId="5" w16cid:durableId="461920766">
    <w:abstractNumId w:val="9"/>
  </w:num>
  <w:num w:numId="6" w16cid:durableId="779106545">
    <w:abstractNumId w:val="8"/>
  </w:num>
  <w:num w:numId="7" w16cid:durableId="2005166054">
    <w:abstractNumId w:val="5"/>
  </w:num>
  <w:num w:numId="8" w16cid:durableId="250816518">
    <w:abstractNumId w:val="1"/>
  </w:num>
  <w:num w:numId="9" w16cid:durableId="1759062891">
    <w:abstractNumId w:val="0"/>
  </w:num>
  <w:num w:numId="10" w16cid:durableId="261912046">
    <w:abstractNumId w:val="10"/>
  </w:num>
  <w:num w:numId="11" w16cid:durableId="1434594284">
    <w:abstractNumId w:val="2"/>
  </w:num>
  <w:num w:numId="12" w16cid:durableId="194924820">
    <w:abstractNumId w:val="17"/>
  </w:num>
  <w:num w:numId="13" w16cid:durableId="607733098">
    <w:abstractNumId w:val="12"/>
  </w:num>
  <w:num w:numId="14" w16cid:durableId="1678389614">
    <w:abstractNumId w:val="11"/>
  </w:num>
  <w:num w:numId="15" w16cid:durableId="1124543400">
    <w:abstractNumId w:val="8"/>
  </w:num>
  <w:num w:numId="16" w16cid:durableId="1857305280">
    <w:abstractNumId w:val="15"/>
  </w:num>
  <w:num w:numId="17" w16cid:durableId="914434471">
    <w:abstractNumId w:val="8"/>
  </w:num>
  <w:num w:numId="18" w16cid:durableId="404108238">
    <w:abstractNumId w:val="4"/>
  </w:num>
  <w:num w:numId="19" w16cid:durableId="728455685">
    <w:abstractNumId w:val="8"/>
  </w:num>
  <w:num w:numId="20" w16cid:durableId="72045309">
    <w:abstractNumId w:val="13"/>
  </w:num>
  <w:num w:numId="21" w16cid:durableId="280914906">
    <w:abstractNumId w:val="8"/>
  </w:num>
  <w:num w:numId="22" w16cid:durableId="1470316276">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LockTheme/>
  <w:styleLockQFSet/>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461F"/>
    <w:rsid w:val="00014BA6"/>
    <w:rsid w:val="0001706E"/>
    <w:rsid w:val="0002554B"/>
    <w:rsid w:val="00025E94"/>
    <w:rsid w:val="000279BB"/>
    <w:rsid w:val="00035630"/>
    <w:rsid w:val="00035C8B"/>
    <w:rsid w:val="00040B0B"/>
    <w:rsid w:val="00042DFD"/>
    <w:rsid w:val="00044D0F"/>
    <w:rsid w:val="0005243A"/>
    <w:rsid w:val="00052CEF"/>
    <w:rsid w:val="00060E78"/>
    <w:rsid w:val="00061010"/>
    <w:rsid w:val="000645D6"/>
    <w:rsid w:val="00067DE3"/>
    <w:rsid w:val="00072C1E"/>
    <w:rsid w:val="00073A69"/>
    <w:rsid w:val="000814B9"/>
    <w:rsid w:val="000853E9"/>
    <w:rsid w:val="0009313A"/>
    <w:rsid w:val="00097711"/>
    <w:rsid w:val="000A13BC"/>
    <w:rsid w:val="000A3F85"/>
    <w:rsid w:val="000A4AF5"/>
    <w:rsid w:val="000A75F3"/>
    <w:rsid w:val="000B324A"/>
    <w:rsid w:val="000B55D1"/>
    <w:rsid w:val="000C25E0"/>
    <w:rsid w:val="000D0832"/>
    <w:rsid w:val="000D278B"/>
    <w:rsid w:val="000D2C83"/>
    <w:rsid w:val="000D5AAB"/>
    <w:rsid w:val="000E23A7"/>
    <w:rsid w:val="000E6B99"/>
    <w:rsid w:val="000F1EE5"/>
    <w:rsid w:val="000F3F61"/>
    <w:rsid w:val="00102128"/>
    <w:rsid w:val="00105CB1"/>
    <w:rsid w:val="0010693F"/>
    <w:rsid w:val="00107164"/>
    <w:rsid w:val="00107E5E"/>
    <w:rsid w:val="00114472"/>
    <w:rsid w:val="0012116E"/>
    <w:rsid w:val="001211B7"/>
    <w:rsid w:val="00125073"/>
    <w:rsid w:val="0013379C"/>
    <w:rsid w:val="0013583B"/>
    <w:rsid w:val="00152CA9"/>
    <w:rsid w:val="001550BC"/>
    <w:rsid w:val="00155C23"/>
    <w:rsid w:val="00156F3A"/>
    <w:rsid w:val="00157275"/>
    <w:rsid w:val="001605B9"/>
    <w:rsid w:val="00163B34"/>
    <w:rsid w:val="00170B99"/>
    <w:rsid w:val="00170EC5"/>
    <w:rsid w:val="00170FCE"/>
    <w:rsid w:val="00171786"/>
    <w:rsid w:val="00171F67"/>
    <w:rsid w:val="001732BC"/>
    <w:rsid w:val="001747C1"/>
    <w:rsid w:val="00184743"/>
    <w:rsid w:val="00184BA6"/>
    <w:rsid w:val="00187175"/>
    <w:rsid w:val="00193A76"/>
    <w:rsid w:val="001A2442"/>
    <w:rsid w:val="001A6752"/>
    <w:rsid w:val="001C0FC2"/>
    <w:rsid w:val="001C298C"/>
    <w:rsid w:val="001C65F9"/>
    <w:rsid w:val="001D3AFC"/>
    <w:rsid w:val="001D68A6"/>
    <w:rsid w:val="001E3BC6"/>
    <w:rsid w:val="00203CA9"/>
    <w:rsid w:val="0020555B"/>
    <w:rsid w:val="00207DF5"/>
    <w:rsid w:val="00216193"/>
    <w:rsid w:val="0023075A"/>
    <w:rsid w:val="002313EA"/>
    <w:rsid w:val="00240DDD"/>
    <w:rsid w:val="00247E6A"/>
    <w:rsid w:val="0025341D"/>
    <w:rsid w:val="00254327"/>
    <w:rsid w:val="00256B1F"/>
    <w:rsid w:val="00257D9D"/>
    <w:rsid w:val="002639FC"/>
    <w:rsid w:val="00264445"/>
    <w:rsid w:val="00275474"/>
    <w:rsid w:val="00277A79"/>
    <w:rsid w:val="00280E07"/>
    <w:rsid w:val="002834D5"/>
    <w:rsid w:val="00285083"/>
    <w:rsid w:val="0029605F"/>
    <w:rsid w:val="00297197"/>
    <w:rsid w:val="002A078B"/>
    <w:rsid w:val="002A2DDA"/>
    <w:rsid w:val="002A49CA"/>
    <w:rsid w:val="002C0454"/>
    <w:rsid w:val="002C0CB5"/>
    <w:rsid w:val="002C31BF"/>
    <w:rsid w:val="002D08B1"/>
    <w:rsid w:val="002D0BF8"/>
    <w:rsid w:val="002D6523"/>
    <w:rsid w:val="002D691B"/>
    <w:rsid w:val="002E0CD7"/>
    <w:rsid w:val="002E7E4D"/>
    <w:rsid w:val="003013FA"/>
    <w:rsid w:val="00302BCE"/>
    <w:rsid w:val="003071BD"/>
    <w:rsid w:val="00315CEB"/>
    <w:rsid w:val="00317903"/>
    <w:rsid w:val="00323278"/>
    <w:rsid w:val="003333F2"/>
    <w:rsid w:val="00341DCF"/>
    <w:rsid w:val="00345739"/>
    <w:rsid w:val="00351C05"/>
    <w:rsid w:val="00355F7F"/>
    <w:rsid w:val="00357BC6"/>
    <w:rsid w:val="00373E4B"/>
    <w:rsid w:val="00376397"/>
    <w:rsid w:val="0037762E"/>
    <w:rsid w:val="00380260"/>
    <w:rsid w:val="0038088E"/>
    <w:rsid w:val="003956C6"/>
    <w:rsid w:val="003A01EB"/>
    <w:rsid w:val="003A0DCF"/>
    <w:rsid w:val="003A4D59"/>
    <w:rsid w:val="003A7E84"/>
    <w:rsid w:val="003B39EC"/>
    <w:rsid w:val="003B5DD6"/>
    <w:rsid w:val="003B5FC3"/>
    <w:rsid w:val="003B674B"/>
    <w:rsid w:val="003D1F1E"/>
    <w:rsid w:val="003D703A"/>
    <w:rsid w:val="003F1618"/>
    <w:rsid w:val="003F20D8"/>
    <w:rsid w:val="00401156"/>
    <w:rsid w:val="00401303"/>
    <w:rsid w:val="00406BB3"/>
    <w:rsid w:val="00410D2A"/>
    <w:rsid w:val="00422E99"/>
    <w:rsid w:val="00422F81"/>
    <w:rsid w:val="0042314E"/>
    <w:rsid w:val="00423D5E"/>
    <w:rsid w:val="00427367"/>
    <w:rsid w:val="00431925"/>
    <w:rsid w:val="00432E86"/>
    <w:rsid w:val="00441430"/>
    <w:rsid w:val="004429CF"/>
    <w:rsid w:val="00443CC3"/>
    <w:rsid w:val="00450F07"/>
    <w:rsid w:val="00453035"/>
    <w:rsid w:val="00453CD3"/>
    <w:rsid w:val="00454A9F"/>
    <w:rsid w:val="00455E2E"/>
    <w:rsid w:val="00457620"/>
    <w:rsid w:val="00460011"/>
    <w:rsid w:val="00460660"/>
    <w:rsid w:val="00460BA5"/>
    <w:rsid w:val="00461D32"/>
    <w:rsid w:val="004620F0"/>
    <w:rsid w:val="00462554"/>
    <w:rsid w:val="004656E3"/>
    <w:rsid w:val="0047161E"/>
    <w:rsid w:val="0047677B"/>
    <w:rsid w:val="0048520A"/>
    <w:rsid w:val="00486107"/>
    <w:rsid w:val="00490314"/>
    <w:rsid w:val="00491827"/>
    <w:rsid w:val="00492E51"/>
    <w:rsid w:val="00493B1B"/>
    <w:rsid w:val="004A1DA5"/>
    <w:rsid w:val="004A6222"/>
    <w:rsid w:val="004A6BBB"/>
    <w:rsid w:val="004B2D5D"/>
    <w:rsid w:val="004B348C"/>
    <w:rsid w:val="004C3FEC"/>
    <w:rsid w:val="004C4399"/>
    <w:rsid w:val="004C728D"/>
    <w:rsid w:val="004C787C"/>
    <w:rsid w:val="004D329E"/>
    <w:rsid w:val="004D4202"/>
    <w:rsid w:val="004E143C"/>
    <w:rsid w:val="004E1498"/>
    <w:rsid w:val="004E3A53"/>
    <w:rsid w:val="004E5595"/>
    <w:rsid w:val="004E5AC5"/>
    <w:rsid w:val="004F4B9B"/>
    <w:rsid w:val="00500CB0"/>
    <w:rsid w:val="00502484"/>
    <w:rsid w:val="00506C23"/>
    <w:rsid w:val="00511AB9"/>
    <w:rsid w:val="0051632A"/>
    <w:rsid w:val="00521FCE"/>
    <w:rsid w:val="00522467"/>
    <w:rsid w:val="00523EA7"/>
    <w:rsid w:val="005268AC"/>
    <w:rsid w:val="00527421"/>
    <w:rsid w:val="00534F0C"/>
    <w:rsid w:val="00535E8E"/>
    <w:rsid w:val="00537B7A"/>
    <w:rsid w:val="00537B95"/>
    <w:rsid w:val="00544D1C"/>
    <w:rsid w:val="0054588E"/>
    <w:rsid w:val="00545CFC"/>
    <w:rsid w:val="0055288E"/>
    <w:rsid w:val="00553375"/>
    <w:rsid w:val="005558F7"/>
    <w:rsid w:val="00556722"/>
    <w:rsid w:val="005736B7"/>
    <w:rsid w:val="005740C3"/>
    <w:rsid w:val="00575E5A"/>
    <w:rsid w:val="00577A94"/>
    <w:rsid w:val="00585881"/>
    <w:rsid w:val="005921DB"/>
    <w:rsid w:val="00592757"/>
    <w:rsid w:val="00597E84"/>
    <w:rsid w:val="005B1E16"/>
    <w:rsid w:val="005B4743"/>
    <w:rsid w:val="005B76DD"/>
    <w:rsid w:val="005D4196"/>
    <w:rsid w:val="005D5624"/>
    <w:rsid w:val="005D6248"/>
    <w:rsid w:val="005E34DC"/>
    <w:rsid w:val="005E5C95"/>
    <w:rsid w:val="005F1320"/>
    <w:rsid w:val="005F1404"/>
    <w:rsid w:val="005F7A9F"/>
    <w:rsid w:val="00603727"/>
    <w:rsid w:val="0060520C"/>
    <w:rsid w:val="006058D4"/>
    <w:rsid w:val="0061068E"/>
    <w:rsid w:val="00613238"/>
    <w:rsid w:val="006163EA"/>
    <w:rsid w:val="0062239A"/>
    <w:rsid w:val="00631F7F"/>
    <w:rsid w:val="00632E3A"/>
    <w:rsid w:val="0064787B"/>
    <w:rsid w:val="006537B4"/>
    <w:rsid w:val="006550C0"/>
    <w:rsid w:val="006553C6"/>
    <w:rsid w:val="0065622B"/>
    <w:rsid w:val="006566F7"/>
    <w:rsid w:val="00660AD3"/>
    <w:rsid w:val="00674571"/>
    <w:rsid w:val="00677B7F"/>
    <w:rsid w:val="00682EE3"/>
    <w:rsid w:val="00684C39"/>
    <w:rsid w:val="0069399D"/>
    <w:rsid w:val="006A5570"/>
    <w:rsid w:val="006A689C"/>
    <w:rsid w:val="006B3D79"/>
    <w:rsid w:val="006B6139"/>
    <w:rsid w:val="006C04DF"/>
    <w:rsid w:val="006C4DB4"/>
    <w:rsid w:val="006C7697"/>
    <w:rsid w:val="006D7AFE"/>
    <w:rsid w:val="006E0578"/>
    <w:rsid w:val="006E2628"/>
    <w:rsid w:val="006E2B86"/>
    <w:rsid w:val="006E314D"/>
    <w:rsid w:val="006E49E9"/>
    <w:rsid w:val="006E6E61"/>
    <w:rsid w:val="006F0BA6"/>
    <w:rsid w:val="006F556F"/>
    <w:rsid w:val="00704E73"/>
    <w:rsid w:val="007061F8"/>
    <w:rsid w:val="00710723"/>
    <w:rsid w:val="00711367"/>
    <w:rsid w:val="00723734"/>
    <w:rsid w:val="00723ED1"/>
    <w:rsid w:val="007271E3"/>
    <w:rsid w:val="00732D65"/>
    <w:rsid w:val="0073792E"/>
    <w:rsid w:val="00743525"/>
    <w:rsid w:val="007445F9"/>
    <w:rsid w:val="007510DD"/>
    <w:rsid w:val="00753328"/>
    <w:rsid w:val="00753EBA"/>
    <w:rsid w:val="00756BBA"/>
    <w:rsid w:val="0076286B"/>
    <w:rsid w:val="007642C4"/>
    <w:rsid w:val="00766846"/>
    <w:rsid w:val="00770D6D"/>
    <w:rsid w:val="0077673A"/>
    <w:rsid w:val="007846E1"/>
    <w:rsid w:val="0078730E"/>
    <w:rsid w:val="00794988"/>
    <w:rsid w:val="007A0C04"/>
    <w:rsid w:val="007A53AA"/>
    <w:rsid w:val="007B570C"/>
    <w:rsid w:val="007B5DF2"/>
    <w:rsid w:val="007B603A"/>
    <w:rsid w:val="007C01CD"/>
    <w:rsid w:val="007C4998"/>
    <w:rsid w:val="007C589B"/>
    <w:rsid w:val="007C647D"/>
    <w:rsid w:val="007D1324"/>
    <w:rsid w:val="007D1535"/>
    <w:rsid w:val="007D3F39"/>
    <w:rsid w:val="007E15FA"/>
    <w:rsid w:val="007E4A6E"/>
    <w:rsid w:val="007E4E72"/>
    <w:rsid w:val="007F4176"/>
    <w:rsid w:val="007F56A7"/>
    <w:rsid w:val="008001B6"/>
    <w:rsid w:val="00807DD0"/>
    <w:rsid w:val="00810E9B"/>
    <w:rsid w:val="00816B59"/>
    <w:rsid w:val="00837E1F"/>
    <w:rsid w:val="0084131C"/>
    <w:rsid w:val="00845DC2"/>
    <w:rsid w:val="00845E5E"/>
    <w:rsid w:val="0084768D"/>
    <w:rsid w:val="00854C41"/>
    <w:rsid w:val="0086114C"/>
    <w:rsid w:val="008659F3"/>
    <w:rsid w:val="00867CA0"/>
    <w:rsid w:val="0088066F"/>
    <w:rsid w:val="00882446"/>
    <w:rsid w:val="00886D4B"/>
    <w:rsid w:val="008945EC"/>
    <w:rsid w:val="00895406"/>
    <w:rsid w:val="008A3568"/>
    <w:rsid w:val="008A5620"/>
    <w:rsid w:val="008B55AD"/>
    <w:rsid w:val="008B6021"/>
    <w:rsid w:val="008C379D"/>
    <w:rsid w:val="008D03B9"/>
    <w:rsid w:val="008D34B7"/>
    <w:rsid w:val="008D5915"/>
    <w:rsid w:val="008E1E86"/>
    <w:rsid w:val="008F18D6"/>
    <w:rsid w:val="008F1D20"/>
    <w:rsid w:val="008F3EFE"/>
    <w:rsid w:val="008F43DC"/>
    <w:rsid w:val="008F6CCE"/>
    <w:rsid w:val="008F7DFE"/>
    <w:rsid w:val="009032FF"/>
    <w:rsid w:val="00904780"/>
    <w:rsid w:val="00910A81"/>
    <w:rsid w:val="00912081"/>
    <w:rsid w:val="00916A04"/>
    <w:rsid w:val="00916CA7"/>
    <w:rsid w:val="00922385"/>
    <w:rsid w:val="009223DF"/>
    <w:rsid w:val="00925737"/>
    <w:rsid w:val="0093076F"/>
    <w:rsid w:val="00931932"/>
    <w:rsid w:val="00936091"/>
    <w:rsid w:val="00940693"/>
    <w:rsid w:val="00940D8A"/>
    <w:rsid w:val="00950C1F"/>
    <w:rsid w:val="00955F0E"/>
    <w:rsid w:val="00957DD6"/>
    <w:rsid w:val="009612FF"/>
    <w:rsid w:val="00961359"/>
    <w:rsid w:val="00962258"/>
    <w:rsid w:val="009678B7"/>
    <w:rsid w:val="0097247F"/>
    <w:rsid w:val="009760AF"/>
    <w:rsid w:val="00976CA7"/>
    <w:rsid w:val="00981FB3"/>
    <w:rsid w:val="009833E1"/>
    <w:rsid w:val="00983C86"/>
    <w:rsid w:val="00985EC7"/>
    <w:rsid w:val="009914E4"/>
    <w:rsid w:val="0099193F"/>
    <w:rsid w:val="00991E6E"/>
    <w:rsid w:val="00992D9C"/>
    <w:rsid w:val="009935F8"/>
    <w:rsid w:val="009952ED"/>
    <w:rsid w:val="00996CB8"/>
    <w:rsid w:val="009A0078"/>
    <w:rsid w:val="009A5359"/>
    <w:rsid w:val="009B14A9"/>
    <w:rsid w:val="009B2E97"/>
    <w:rsid w:val="009B4030"/>
    <w:rsid w:val="009B4500"/>
    <w:rsid w:val="009C30C5"/>
    <w:rsid w:val="009C3702"/>
    <w:rsid w:val="009D0F42"/>
    <w:rsid w:val="009D1230"/>
    <w:rsid w:val="009D1706"/>
    <w:rsid w:val="009E07F4"/>
    <w:rsid w:val="009F0C30"/>
    <w:rsid w:val="009F392E"/>
    <w:rsid w:val="00A0096E"/>
    <w:rsid w:val="00A01A92"/>
    <w:rsid w:val="00A01E42"/>
    <w:rsid w:val="00A021CC"/>
    <w:rsid w:val="00A02EE7"/>
    <w:rsid w:val="00A157FE"/>
    <w:rsid w:val="00A25B66"/>
    <w:rsid w:val="00A30631"/>
    <w:rsid w:val="00A320BE"/>
    <w:rsid w:val="00A4045D"/>
    <w:rsid w:val="00A40A2B"/>
    <w:rsid w:val="00A43196"/>
    <w:rsid w:val="00A53522"/>
    <w:rsid w:val="00A54221"/>
    <w:rsid w:val="00A605AE"/>
    <w:rsid w:val="00A6177B"/>
    <w:rsid w:val="00A66136"/>
    <w:rsid w:val="00A72012"/>
    <w:rsid w:val="00A72FBC"/>
    <w:rsid w:val="00A75620"/>
    <w:rsid w:val="00A76699"/>
    <w:rsid w:val="00A80FBA"/>
    <w:rsid w:val="00A911FB"/>
    <w:rsid w:val="00A918CA"/>
    <w:rsid w:val="00A91C5D"/>
    <w:rsid w:val="00A952F8"/>
    <w:rsid w:val="00A95FBC"/>
    <w:rsid w:val="00AA4CBB"/>
    <w:rsid w:val="00AA58A0"/>
    <w:rsid w:val="00AA65FA"/>
    <w:rsid w:val="00AA7351"/>
    <w:rsid w:val="00AB0B37"/>
    <w:rsid w:val="00AB3FAE"/>
    <w:rsid w:val="00AB6759"/>
    <w:rsid w:val="00AC05A3"/>
    <w:rsid w:val="00AC3D20"/>
    <w:rsid w:val="00AC6343"/>
    <w:rsid w:val="00AD056F"/>
    <w:rsid w:val="00AD26AE"/>
    <w:rsid w:val="00AD3C68"/>
    <w:rsid w:val="00AD55D5"/>
    <w:rsid w:val="00AD6731"/>
    <w:rsid w:val="00AD7371"/>
    <w:rsid w:val="00AE769F"/>
    <w:rsid w:val="00AF11FA"/>
    <w:rsid w:val="00AF3F0E"/>
    <w:rsid w:val="00B00354"/>
    <w:rsid w:val="00B005C2"/>
    <w:rsid w:val="00B116DB"/>
    <w:rsid w:val="00B15D0D"/>
    <w:rsid w:val="00B17679"/>
    <w:rsid w:val="00B21D0B"/>
    <w:rsid w:val="00B25176"/>
    <w:rsid w:val="00B27209"/>
    <w:rsid w:val="00B33547"/>
    <w:rsid w:val="00B3452A"/>
    <w:rsid w:val="00B365D2"/>
    <w:rsid w:val="00B40A03"/>
    <w:rsid w:val="00B40F21"/>
    <w:rsid w:val="00B424B0"/>
    <w:rsid w:val="00B458EC"/>
    <w:rsid w:val="00B47442"/>
    <w:rsid w:val="00B47CFA"/>
    <w:rsid w:val="00B545C1"/>
    <w:rsid w:val="00B609CE"/>
    <w:rsid w:val="00B6503E"/>
    <w:rsid w:val="00B66D79"/>
    <w:rsid w:val="00B748DD"/>
    <w:rsid w:val="00B75EE1"/>
    <w:rsid w:val="00B77481"/>
    <w:rsid w:val="00B83C81"/>
    <w:rsid w:val="00B8518B"/>
    <w:rsid w:val="00B87936"/>
    <w:rsid w:val="00BA2289"/>
    <w:rsid w:val="00BB184D"/>
    <w:rsid w:val="00BB22E4"/>
    <w:rsid w:val="00BB33A4"/>
    <w:rsid w:val="00BC3A10"/>
    <w:rsid w:val="00BC3B85"/>
    <w:rsid w:val="00BC4DC9"/>
    <w:rsid w:val="00BD7E91"/>
    <w:rsid w:val="00BE607F"/>
    <w:rsid w:val="00BF2DD6"/>
    <w:rsid w:val="00BF625D"/>
    <w:rsid w:val="00C00DA5"/>
    <w:rsid w:val="00C02D0A"/>
    <w:rsid w:val="00C03A6E"/>
    <w:rsid w:val="00C22949"/>
    <w:rsid w:val="00C2308C"/>
    <w:rsid w:val="00C255D1"/>
    <w:rsid w:val="00C35AE5"/>
    <w:rsid w:val="00C37E6D"/>
    <w:rsid w:val="00C42A1F"/>
    <w:rsid w:val="00C44F6A"/>
    <w:rsid w:val="00C47AE3"/>
    <w:rsid w:val="00C7097D"/>
    <w:rsid w:val="00C70A51"/>
    <w:rsid w:val="00C70EC1"/>
    <w:rsid w:val="00C72776"/>
    <w:rsid w:val="00C73470"/>
    <w:rsid w:val="00C73691"/>
    <w:rsid w:val="00CA7443"/>
    <w:rsid w:val="00CB0893"/>
    <w:rsid w:val="00CB3AF5"/>
    <w:rsid w:val="00CB53B1"/>
    <w:rsid w:val="00CC1BA5"/>
    <w:rsid w:val="00CC6991"/>
    <w:rsid w:val="00CD1FC4"/>
    <w:rsid w:val="00CE305A"/>
    <w:rsid w:val="00D01646"/>
    <w:rsid w:val="00D070A5"/>
    <w:rsid w:val="00D10E08"/>
    <w:rsid w:val="00D13023"/>
    <w:rsid w:val="00D21061"/>
    <w:rsid w:val="00D4108E"/>
    <w:rsid w:val="00D52F1A"/>
    <w:rsid w:val="00D54294"/>
    <w:rsid w:val="00D6163D"/>
    <w:rsid w:val="00D657AD"/>
    <w:rsid w:val="00D674A5"/>
    <w:rsid w:val="00D76037"/>
    <w:rsid w:val="00D7700A"/>
    <w:rsid w:val="00D831A3"/>
    <w:rsid w:val="00D847EB"/>
    <w:rsid w:val="00D85C5B"/>
    <w:rsid w:val="00D957E3"/>
    <w:rsid w:val="00D97370"/>
    <w:rsid w:val="00D97526"/>
    <w:rsid w:val="00D9782E"/>
    <w:rsid w:val="00D9790C"/>
    <w:rsid w:val="00DA509C"/>
    <w:rsid w:val="00DB181A"/>
    <w:rsid w:val="00DB210B"/>
    <w:rsid w:val="00DB7CC9"/>
    <w:rsid w:val="00DC60C3"/>
    <w:rsid w:val="00DC6BBE"/>
    <w:rsid w:val="00DC75F3"/>
    <w:rsid w:val="00DD02DC"/>
    <w:rsid w:val="00DD392A"/>
    <w:rsid w:val="00DD46F3"/>
    <w:rsid w:val="00DE3B87"/>
    <w:rsid w:val="00DE56F2"/>
    <w:rsid w:val="00DF116D"/>
    <w:rsid w:val="00DF5873"/>
    <w:rsid w:val="00E017C5"/>
    <w:rsid w:val="00E06BA7"/>
    <w:rsid w:val="00E13382"/>
    <w:rsid w:val="00E14EED"/>
    <w:rsid w:val="00E21248"/>
    <w:rsid w:val="00E237D2"/>
    <w:rsid w:val="00E54AD8"/>
    <w:rsid w:val="00E55F3F"/>
    <w:rsid w:val="00E6103D"/>
    <w:rsid w:val="00E61073"/>
    <w:rsid w:val="00E7355A"/>
    <w:rsid w:val="00E7383C"/>
    <w:rsid w:val="00E83679"/>
    <w:rsid w:val="00E84BF4"/>
    <w:rsid w:val="00E90498"/>
    <w:rsid w:val="00E916FD"/>
    <w:rsid w:val="00E92650"/>
    <w:rsid w:val="00EA2C61"/>
    <w:rsid w:val="00EA67F0"/>
    <w:rsid w:val="00EB104F"/>
    <w:rsid w:val="00EC1C82"/>
    <w:rsid w:val="00EC3CA7"/>
    <w:rsid w:val="00EC44FE"/>
    <w:rsid w:val="00EC586F"/>
    <w:rsid w:val="00ED14BD"/>
    <w:rsid w:val="00ED25F1"/>
    <w:rsid w:val="00EE5EBA"/>
    <w:rsid w:val="00EF123A"/>
    <w:rsid w:val="00EF1804"/>
    <w:rsid w:val="00EF5BD0"/>
    <w:rsid w:val="00EF7369"/>
    <w:rsid w:val="00F0363E"/>
    <w:rsid w:val="00F052EB"/>
    <w:rsid w:val="00F0533E"/>
    <w:rsid w:val="00F1048D"/>
    <w:rsid w:val="00F113BB"/>
    <w:rsid w:val="00F12C80"/>
    <w:rsid w:val="00F12DEC"/>
    <w:rsid w:val="00F1527A"/>
    <w:rsid w:val="00F1591D"/>
    <w:rsid w:val="00F1715C"/>
    <w:rsid w:val="00F173A5"/>
    <w:rsid w:val="00F2620A"/>
    <w:rsid w:val="00F310F8"/>
    <w:rsid w:val="00F31512"/>
    <w:rsid w:val="00F35939"/>
    <w:rsid w:val="00F37D8E"/>
    <w:rsid w:val="00F45607"/>
    <w:rsid w:val="00F4673D"/>
    <w:rsid w:val="00F54A4F"/>
    <w:rsid w:val="00F60336"/>
    <w:rsid w:val="00F60F94"/>
    <w:rsid w:val="00F63CB8"/>
    <w:rsid w:val="00F65315"/>
    <w:rsid w:val="00F659EB"/>
    <w:rsid w:val="00F82929"/>
    <w:rsid w:val="00F867BB"/>
    <w:rsid w:val="00F86BA6"/>
    <w:rsid w:val="00F86C16"/>
    <w:rsid w:val="00F86E0E"/>
    <w:rsid w:val="00F87031"/>
    <w:rsid w:val="00F90670"/>
    <w:rsid w:val="00F9277D"/>
    <w:rsid w:val="00F93A4D"/>
    <w:rsid w:val="00F93C2B"/>
    <w:rsid w:val="00F969C4"/>
    <w:rsid w:val="00FA32F8"/>
    <w:rsid w:val="00FB6D6B"/>
    <w:rsid w:val="00FC6389"/>
    <w:rsid w:val="00FD17C6"/>
    <w:rsid w:val="00FD4A58"/>
    <w:rsid w:val="00FE1C45"/>
    <w:rsid w:val="00FE7779"/>
    <w:rsid w:val="00FF4A9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26D6FB2B-F706-4CC4-A5F2-6BF621762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40B0B"/>
    <w:pPr>
      <w:spacing w:before="120" w:after="120"/>
      <w:jc w:val="both"/>
    </w:pPr>
  </w:style>
  <w:style w:type="paragraph" w:styleId="Nadpis1">
    <w:name w:val="heading 1"/>
    <w:basedOn w:val="Normln"/>
    <w:next w:val="Normln"/>
    <w:link w:val="Nadpis1Char"/>
    <w:uiPriority w:val="9"/>
    <w:qFormat/>
    <w:rsid w:val="00AD55D5"/>
    <w:pPr>
      <w:numPr>
        <w:numId w:val="6"/>
      </w:numPr>
      <w:suppressAutoHyphens/>
      <w:outlineLvl w:val="0"/>
    </w:pPr>
    <w:rPr>
      <w:rFonts w:asciiTheme="majorHAnsi" w:eastAsiaTheme="majorEastAsia" w:hAnsiTheme="majorHAnsi" w:cstheme="majorBidi"/>
      <w:b/>
    </w:rPr>
  </w:style>
  <w:style w:type="paragraph" w:styleId="Nadpis2">
    <w:name w:val="heading 2"/>
    <w:aliases w:val="1.1. odst."/>
    <w:basedOn w:val="Normln"/>
    <w:next w:val="Normln"/>
    <w:link w:val="Nadpis2Char"/>
    <w:uiPriority w:val="9"/>
    <w:unhideWhenUsed/>
    <w:qFormat/>
    <w:rsid w:val="009914E4"/>
    <w:pPr>
      <w:numPr>
        <w:ilvl w:val="1"/>
        <w:numId w:val="6"/>
      </w:numPr>
      <w:overflowPunct w:val="0"/>
      <w:autoSpaceDE w:val="0"/>
      <w:autoSpaceDN w:val="0"/>
      <w:adjustRightInd w:val="0"/>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DB181A"/>
    <w:pPr>
      <w:numPr>
        <w:ilvl w:val="2"/>
        <w:numId w:val="6"/>
      </w:numPr>
      <w:overflowPunct w:val="0"/>
      <w:autoSpaceDE w:val="0"/>
      <w:autoSpaceDN w:val="0"/>
      <w:adjustRightInd w:val="0"/>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AD55D5"/>
    <w:rPr>
      <w:rFonts w:asciiTheme="majorHAnsi" w:eastAsiaTheme="majorEastAsia" w:hAnsiTheme="majorHAnsi" w:cstheme="majorBidi"/>
      <w:b/>
    </w:rPr>
  </w:style>
  <w:style w:type="character" w:customStyle="1" w:styleId="Nadpis2Char">
    <w:name w:val="Nadpis 2 Char"/>
    <w:aliases w:val="1.1. odst. Char"/>
    <w:basedOn w:val="Standardnpsmoodstavce"/>
    <w:link w:val="Nadpis2"/>
    <w:uiPriority w:val="9"/>
    <w:rsid w:val="009914E4"/>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DB181A"/>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character" w:styleId="Sledovanodkaz">
    <w:name w:val="FollowedHyperlink"/>
    <w:basedOn w:val="Standardnpsmoodstavce"/>
    <w:uiPriority w:val="99"/>
    <w:semiHidden/>
    <w:unhideWhenUsed/>
    <w:rsid w:val="00867CA0"/>
    <w:rPr>
      <w:color w:val="954F72" w:themeColor="followedHyperlink"/>
      <w:u w:val="single"/>
    </w:rPr>
  </w:style>
  <w:style w:type="paragraph" w:customStyle="1" w:styleId="Nadpissmlouva">
    <w:name w:val="Nadpis smlouva"/>
    <w:basedOn w:val="Nzev"/>
    <w:link w:val="NadpissmlouvaChar"/>
    <w:qFormat/>
    <w:rsid w:val="00D01646"/>
    <w:pPr>
      <w:keepLines w:val="0"/>
      <w:widowControl w:val="0"/>
      <w:suppressAutoHyphens w:val="0"/>
      <w:spacing w:before="240" w:after="120" w:line="264" w:lineRule="auto"/>
      <w:contextualSpacing w:val="0"/>
      <w:jc w:val="both"/>
    </w:pPr>
  </w:style>
  <w:style w:type="character" w:customStyle="1" w:styleId="NadpissmlouvaChar">
    <w:name w:val="Nadpis smlouva Char"/>
    <w:basedOn w:val="NzevChar"/>
    <w:link w:val="Nadpissmlouva"/>
    <w:rsid w:val="00D01646"/>
    <w:rPr>
      <w:rFonts w:asciiTheme="majorHAnsi" w:eastAsia="Times New Roman" w:hAnsiTheme="majorHAnsi" w:cstheme="majorBidi"/>
      <w:b/>
      <w:color w:val="FF5200" w:themeColor="accent2"/>
      <w:spacing w:val="-6"/>
      <w:sz w:val="36"/>
      <w:szCs w:val="36"/>
    </w:rPr>
  </w:style>
  <w:style w:type="paragraph" w:customStyle="1" w:styleId="Podnadpissmlouva">
    <w:name w:val="Podnadpis smlouva"/>
    <w:basedOn w:val="Normln"/>
    <w:link w:val="PodnadpissmlouvaChar"/>
    <w:rsid w:val="00DB7CC9"/>
    <w:pPr>
      <w:widowControl w:val="0"/>
      <w:overflowPunct w:val="0"/>
      <w:autoSpaceDE w:val="0"/>
      <w:autoSpaceDN w:val="0"/>
      <w:adjustRightInd w:val="0"/>
      <w:spacing w:after="0"/>
      <w:textAlignment w:val="baseline"/>
    </w:pPr>
    <w:rPr>
      <w:rFonts w:eastAsia="Times New Roman" w:cs="Times New Roman"/>
      <w:b/>
      <w:lang w:eastAsia="cs-CZ"/>
    </w:rPr>
  </w:style>
  <w:style w:type="character" w:customStyle="1" w:styleId="PodnadpissmlouvaChar">
    <w:name w:val="Podnadpis smlouva Char"/>
    <w:basedOn w:val="Standardnpsmoodstavce"/>
    <w:link w:val="Podnadpissmlouva"/>
    <w:rsid w:val="00DB7CC9"/>
    <w:rPr>
      <w:rFonts w:eastAsia="Times New Roman" w:cs="Times New Roman"/>
      <w:b/>
      <w:lang w:eastAsia="cs-CZ"/>
    </w:rPr>
  </w:style>
  <w:style w:type="paragraph" w:customStyle="1" w:styleId="Odstavecbez">
    <w:name w:val="Odstavec bez č."/>
    <w:basedOn w:val="Normln"/>
    <w:link w:val="OdstavecbezChar"/>
    <w:qFormat/>
    <w:rsid w:val="00DB7CC9"/>
    <w:pPr>
      <w:widowControl w:val="0"/>
      <w:spacing w:after="0" w:line="240" w:lineRule="auto"/>
      <w:ind w:left="680"/>
      <w:contextualSpacing/>
    </w:pPr>
    <w:rPr>
      <w:rFonts w:eastAsia="Times New Roman" w:cs="Times New Roman"/>
      <w:lang w:eastAsia="cs-CZ"/>
    </w:rPr>
  </w:style>
  <w:style w:type="character" w:customStyle="1" w:styleId="OdstavecbezChar">
    <w:name w:val="Odstavec bez č. Char"/>
    <w:basedOn w:val="Standardnpsmoodstavce"/>
    <w:link w:val="Odstavecbez"/>
    <w:rsid w:val="00DB7CC9"/>
    <w:rPr>
      <w:rFonts w:eastAsia="Times New Roman" w:cs="Times New Roman"/>
      <w:lang w:eastAsia="cs-CZ"/>
    </w:rPr>
  </w:style>
  <w:style w:type="paragraph" w:customStyle="1" w:styleId="Plohynadpis">
    <w:name w:val="Přílohy nadpis"/>
    <w:basedOn w:val="Normln"/>
    <w:link w:val="PlohynadpisChar"/>
    <w:qFormat/>
    <w:rsid w:val="00040B0B"/>
    <w:pPr>
      <w:widowControl w:val="0"/>
      <w:overflowPunct w:val="0"/>
      <w:autoSpaceDE w:val="0"/>
      <w:autoSpaceDN w:val="0"/>
      <w:adjustRightInd w:val="0"/>
      <w:spacing w:before="600"/>
      <w:textAlignment w:val="baseline"/>
    </w:pPr>
    <w:rPr>
      <w:rFonts w:eastAsia="Times New Roman" w:cs="Times New Roman"/>
      <w:b/>
      <w:lang w:eastAsia="cs-CZ"/>
    </w:rPr>
  </w:style>
  <w:style w:type="character" w:customStyle="1" w:styleId="PlohynadpisChar">
    <w:name w:val="Přílohy nadpis Char"/>
    <w:basedOn w:val="Standardnpsmoodstavce"/>
    <w:link w:val="Plohynadpis"/>
    <w:rsid w:val="00040B0B"/>
    <w:rPr>
      <w:rFonts w:eastAsia="Times New Roman" w:cs="Times New Roman"/>
      <w:b/>
      <w:lang w:eastAsia="cs-CZ"/>
    </w:rPr>
  </w:style>
  <w:style w:type="paragraph" w:customStyle="1" w:styleId="Plohy">
    <w:name w:val="Přílohy"/>
    <w:basedOn w:val="Normln"/>
    <w:link w:val="PlohyChar"/>
    <w:qFormat/>
    <w:rsid w:val="00373E4B"/>
    <w:pPr>
      <w:widowControl w:val="0"/>
      <w:numPr>
        <w:numId w:val="5"/>
      </w:numPr>
      <w:overflowPunct w:val="0"/>
      <w:autoSpaceDE w:val="0"/>
      <w:autoSpaceDN w:val="0"/>
      <w:adjustRightInd w:val="0"/>
      <w:spacing w:after="0"/>
      <w:contextualSpacing/>
      <w:textAlignment w:val="baseline"/>
    </w:pPr>
    <w:rPr>
      <w:rFonts w:eastAsia="Times New Roman" w:cs="Times New Roman"/>
      <w:lang w:eastAsia="cs-CZ"/>
    </w:rPr>
  </w:style>
  <w:style w:type="character" w:customStyle="1" w:styleId="PlohyChar">
    <w:name w:val="Přílohy Char"/>
    <w:basedOn w:val="Standardnpsmoodstavce"/>
    <w:link w:val="Plohy"/>
    <w:rsid w:val="00373E4B"/>
    <w:rPr>
      <w:rFonts w:eastAsia="Times New Roman" w:cs="Times New Roman"/>
      <w:lang w:eastAsia="cs-CZ"/>
    </w:rPr>
  </w:style>
  <w:style w:type="character" w:customStyle="1" w:styleId="Kurzvatun">
    <w:name w:val="Kurzíva tučně"/>
    <w:basedOn w:val="Standardnpsmoodstavce"/>
    <w:uiPriority w:val="1"/>
    <w:qFormat/>
    <w:rsid w:val="00040B0B"/>
    <w:rPr>
      <w:rFonts w:asciiTheme="minorHAnsi" w:eastAsia="Times New Roman" w:hAnsiTheme="minorHAnsi" w:cs="Times New Roman"/>
      <w:b/>
      <w:i/>
      <w:sz w:val="18"/>
      <w:lang w:eastAsia="cs-CZ"/>
    </w:rPr>
  </w:style>
  <w:style w:type="character" w:customStyle="1" w:styleId="Tun">
    <w:name w:val="Tučně"/>
    <w:basedOn w:val="Standardnpsmoodstavce"/>
    <w:uiPriority w:val="1"/>
    <w:qFormat/>
    <w:rsid w:val="00040B0B"/>
    <w:rPr>
      <w:rFonts w:asciiTheme="minorHAnsi" w:eastAsia="Times New Roman" w:hAnsiTheme="minorHAnsi" w:cs="Times New Roman"/>
      <w:b/>
      <w:sz w:val="18"/>
      <w:lang w:eastAsia="cs-CZ"/>
    </w:rPr>
  </w:style>
  <w:style w:type="paragraph" w:customStyle="1" w:styleId="Objednatel">
    <w:name w:val="Objednatel"/>
    <w:aliases w:val="Zhotovitel"/>
    <w:basedOn w:val="Normln"/>
    <w:link w:val="ObjednatelChar"/>
    <w:qFormat/>
    <w:rsid w:val="00040B0B"/>
    <w:pPr>
      <w:widowControl w:val="0"/>
      <w:overflowPunct w:val="0"/>
      <w:autoSpaceDE w:val="0"/>
      <w:autoSpaceDN w:val="0"/>
      <w:adjustRightInd w:val="0"/>
      <w:spacing w:before="240" w:after="0"/>
      <w:ind w:left="2126" w:hanging="2126"/>
      <w:textAlignment w:val="baseline"/>
    </w:pPr>
    <w:rPr>
      <w:rFonts w:eastAsia="Times New Roman" w:cs="Times New Roman"/>
      <w:lang w:eastAsia="cs-CZ"/>
    </w:rPr>
  </w:style>
  <w:style w:type="character" w:customStyle="1" w:styleId="ObjednatelChar">
    <w:name w:val="Objednatel Char"/>
    <w:aliases w:val="Zhotovitel Char"/>
    <w:basedOn w:val="Standardnpsmoodstavce"/>
    <w:link w:val="Objednatel"/>
    <w:rsid w:val="00040B0B"/>
    <w:rPr>
      <w:rFonts w:eastAsia="Times New Roman" w:cs="Times New Roman"/>
      <w:lang w:eastAsia="cs-CZ"/>
    </w:rPr>
  </w:style>
  <w:style w:type="paragraph" w:customStyle="1" w:styleId="Identifikace">
    <w:name w:val="Identifikace"/>
    <w:basedOn w:val="Normln"/>
    <w:link w:val="IdentifikaceChar"/>
    <w:qFormat/>
    <w:rsid w:val="009914E4"/>
    <w:pPr>
      <w:widowControl w:val="0"/>
      <w:tabs>
        <w:tab w:val="left" w:pos="2126"/>
      </w:tabs>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9914E4"/>
    <w:rPr>
      <w:rFonts w:eastAsia="Times New Roman" w:cs="Times New Roman"/>
      <w:lang w:eastAsia="cs-CZ"/>
    </w:rPr>
  </w:style>
  <w:style w:type="paragraph" w:customStyle="1" w:styleId="Podpisovoprvnn">
    <w:name w:val="Podpisové oprávnění"/>
    <w:basedOn w:val="Normln"/>
    <w:link w:val="PodpisovoprvnnChar"/>
    <w:qFormat/>
    <w:rsid w:val="002A2DDA"/>
    <w:pPr>
      <w:widowControl w:val="0"/>
      <w:spacing w:before="1000" w:after="0"/>
    </w:pPr>
    <w:rPr>
      <w:rFonts w:asciiTheme="majorHAnsi" w:hAnsiTheme="majorHAnsi"/>
    </w:rPr>
  </w:style>
  <w:style w:type="character" w:customStyle="1" w:styleId="PodpisovoprvnnChar">
    <w:name w:val="Podpisové oprávnění Char"/>
    <w:basedOn w:val="Standardnpsmoodstavce"/>
    <w:link w:val="Podpisovoprvnn"/>
    <w:rsid w:val="002A2DDA"/>
    <w:rPr>
      <w:rFonts w:asciiTheme="majorHAnsi" w:hAnsiTheme="majorHAnsi"/>
    </w:rPr>
  </w:style>
  <w:style w:type="paragraph" w:customStyle="1" w:styleId="aodst">
    <w:name w:val="a. odst."/>
    <w:basedOn w:val="Normln"/>
    <w:link w:val="aodstChar"/>
    <w:qFormat/>
    <w:rsid w:val="006550C0"/>
    <w:pPr>
      <w:widowControl w:val="0"/>
      <w:numPr>
        <w:numId w:val="7"/>
      </w:numPr>
    </w:pPr>
    <w:rPr>
      <w:lang w:eastAsia="cs-CZ"/>
    </w:rPr>
  </w:style>
  <w:style w:type="character" w:customStyle="1" w:styleId="aodstChar">
    <w:name w:val="a. odst. Char"/>
    <w:basedOn w:val="Standardnpsmoodstavce"/>
    <w:link w:val="aodst"/>
    <w:rsid w:val="006550C0"/>
    <w:rPr>
      <w:lang w:eastAsia="cs-CZ"/>
    </w:rPr>
  </w:style>
  <w:style w:type="paragraph" w:customStyle="1" w:styleId="Preambule">
    <w:name w:val="Preambule"/>
    <w:basedOn w:val="Normln"/>
    <w:link w:val="PreambuleChar"/>
    <w:qFormat/>
    <w:rsid w:val="00AD55D5"/>
    <w:pPr>
      <w:widowControl w:val="0"/>
      <w:overflowPunct w:val="0"/>
      <w:autoSpaceDE w:val="0"/>
      <w:autoSpaceDN w:val="0"/>
      <w:adjustRightInd w:val="0"/>
      <w:spacing w:before="240" w:after="240" w:line="240" w:lineRule="auto"/>
      <w:textAlignment w:val="baseline"/>
    </w:pPr>
    <w:rPr>
      <w:rFonts w:eastAsia="Times New Roman" w:cs="Times New Roman"/>
      <w:lang w:eastAsia="cs-CZ"/>
    </w:rPr>
  </w:style>
  <w:style w:type="character" w:customStyle="1" w:styleId="PreambuleChar">
    <w:name w:val="Preambule Char"/>
    <w:basedOn w:val="Standardnpsmoodstavce"/>
    <w:link w:val="Preambule"/>
    <w:rsid w:val="00AD55D5"/>
    <w:rPr>
      <w:rFonts w:eastAsia="Times New Roman" w:cs="Times New Roman"/>
      <w:lang w:eastAsia="cs-CZ"/>
    </w:rPr>
  </w:style>
  <w:style w:type="character" w:customStyle="1" w:styleId="normaltextrun">
    <w:name w:val="normaltextrun"/>
    <w:basedOn w:val="Standardnpsmoodstavce"/>
    <w:rsid w:val="00674571"/>
  </w:style>
  <w:style w:type="paragraph" w:customStyle="1" w:styleId="ZaObjdnateleZhotovitele">
    <w:name w:val="Za Objdnatele/Zhotovitele"/>
    <w:basedOn w:val="Podpisovoprvnn"/>
    <w:link w:val="ZaObjdnateleZhotoviteleChar"/>
    <w:qFormat/>
    <w:rsid w:val="00F65315"/>
    <w:pPr>
      <w:spacing w:before="480"/>
    </w:pPr>
    <w:rPr>
      <w:rFonts w:asciiTheme="minorHAnsi" w:hAnsiTheme="minorHAnsi"/>
    </w:rPr>
  </w:style>
  <w:style w:type="character" w:customStyle="1" w:styleId="ZaObjdnateleZhotoviteleChar">
    <w:name w:val="Za Objdnatele/Zhotovitele Char"/>
    <w:basedOn w:val="PodpisovoprvnnChar"/>
    <w:link w:val="ZaObjdnateleZhotovitele"/>
    <w:rsid w:val="00F65315"/>
    <w:rPr>
      <w:rFonts w:asciiTheme="majorHAnsi" w:hAnsiTheme="majorHAnsi"/>
    </w:rPr>
  </w:style>
  <w:style w:type="paragraph" w:customStyle="1" w:styleId="Text1-2">
    <w:name w:val="_Text_1-2"/>
    <w:basedOn w:val="Text1-1"/>
    <w:link w:val="Text1-2Char"/>
    <w:qFormat/>
    <w:rsid w:val="00492E51"/>
    <w:pPr>
      <w:numPr>
        <w:ilvl w:val="2"/>
      </w:numPr>
      <w:tabs>
        <w:tab w:val="clear" w:pos="1531"/>
      </w:tabs>
      <w:ind w:left="720" w:hanging="720"/>
    </w:pPr>
  </w:style>
  <w:style w:type="paragraph" w:customStyle="1" w:styleId="Text1-1">
    <w:name w:val="_Text_1-1"/>
    <w:basedOn w:val="Normln"/>
    <w:link w:val="Text1-1Char"/>
    <w:rsid w:val="00492E51"/>
    <w:pPr>
      <w:numPr>
        <w:ilvl w:val="1"/>
        <w:numId w:val="11"/>
      </w:numPr>
      <w:spacing w:before="0"/>
    </w:pPr>
    <w:rPr>
      <w:rFonts w:ascii="Verdana" w:eastAsia="MS Mincho" w:hAnsi="Verdana"/>
    </w:rPr>
  </w:style>
  <w:style w:type="paragraph" w:customStyle="1" w:styleId="Nadpis1-1">
    <w:name w:val="_Nadpis_1-1"/>
    <w:basedOn w:val="Odstavecseseznamem"/>
    <w:next w:val="Normln"/>
    <w:qFormat/>
    <w:rsid w:val="00492E51"/>
    <w:pPr>
      <w:keepNext/>
      <w:numPr>
        <w:numId w:val="11"/>
      </w:numPr>
      <w:tabs>
        <w:tab w:val="clear" w:pos="879"/>
        <w:tab w:val="num" w:pos="737"/>
      </w:tabs>
      <w:spacing w:before="280"/>
      <w:ind w:left="737"/>
      <w:jc w:val="left"/>
      <w:outlineLvl w:val="0"/>
    </w:pPr>
    <w:rPr>
      <w:rFonts w:ascii="Verdana" w:eastAsia="MS Mincho" w:hAnsi="Verdana"/>
      <w:b/>
      <w:caps/>
      <w:sz w:val="22"/>
    </w:rPr>
  </w:style>
  <w:style w:type="paragraph" w:customStyle="1" w:styleId="Odrka1-1">
    <w:name w:val="_Odrážka_1-1_•"/>
    <w:basedOn w:val="Normln"/>
    <w:link w:val="Odrka1-1Char"/>
    <w:qFormat/>
    <w:rsid w:val="00492E51"/>
    <w:pPr>
      <w:numPr>
        <w:numId w:val="10"/>
      </w:numPr>
      <w:spacing w:before="0" w:after="80"/>
    </w:pPr>
    <w:rPr>
      <w:rFonts w:ascii="Verdana" w:eastAsia="MS Mincho" w:hAnsi="Verdana"/>
    </w:rPr>
  </w:style>
  <w:style w:type="character" w:customStyle="1" w:styleId="Text1-1Char">
    <w:name w:val="_Text_1-1 Char"/>
    <w:basedOn w:val="Standardnpsmoodstavce"/>
    <w:link w:val="Text1-1"/>
    <w:rsid w:val="00492E51"/>
    <w:rPr>
      <w:rFonts w:ascii="Verdana" w:eastAsia="MS Mincho" w:hAnsi="Verdana"/>
    </w:rPr>
  </w:style>
  <w:style w:type="character" w:customStyle="1" w:styleId="Odrka1-1Char">
    <w:name w:val="_Odrážka_1-1_• Char"/>
    <w:basedOn w:val="Standardnpsmoodstavce"/>
    <w:link w:val="Odrka1-1"/>
    <w:rsid w:val="00492E51"/>
    <w:rPr>
      <w:rFonts w:ascii="Verdana" w:eastAsia="MS Mincho" w:hAnsi="Verdana"/>
    </w:rPr>
  </w:style>
  <w:style w:type="paragraph" w:customStyle="1" w:styleId="Odrka1-2-">
    <w:name w:val="_Odrážka_1-2_-"/>
    <w:basedOn w:val="Odrka1-1"/>
    <w:qFormat/>
    <w:rsid w:val="00492E51"/>
    <w:pPr>
      <w:numPr>
        <w:ilvl w:val="1"/>
      </w:numPr>
      <w:tabs>
        <w:tab w:val="clear" w:pos="1531"/>
      </w:tabs>
      <w:ind w:left="1440" w:hanging="360"/>
    </w:pPr>
  </w:style>
  <w:style w:type="paragraph" w:customStyle="1" w:styleId="Odrka1-3">
    <w:name w:val="_Odrážka_1-3_·"/>
    <w:basedOn w:val="Odrka1-2-"/>
    <w:qFormat/>
    <w:rsid w:val="00492E51"/>
    <w:pPr>
      <w:numPr>
        <w:ilvl w:val="2"/>
      </w:numPr>
      <w:tabs>
        <w:tab w:val="clear" w:pos="1928"/>
      </w:tabs>
      <w:ind w:left="2160" w:hanging="180"/>
    </w:pPr>
  </w:style>
  <w:style w:type="paragraph" w:customStyle="1" w:styleId="Odrka1-4">
    <w:name w:val="_Odrážka_1-4_•"/>
    <w:basedOn w:val="Odrka1-1"/>
    <w:qFormat/>
    <w:rsid w:val="00492E51"/>
    <w:pPr>
      <w:numPr>
        <w:ilvl w:val="3"/>
      </w:numPr>
      <w:tabs>
        <w:tab w:val="clear" w:pos="2041"/>
      </w:tabs>
      <w:ind w:left="2880" w:hanging="360"/>
    </w:pPr>
  </w:style>
  <w:style w:type="character" w:customStyle="1" w:styleId="Text1-2Char">
    <w:name w:val="_Text_1-2 Char"/>
    <w:basedOn w:val="Text1-1Char"/>
    <w:link w:val="Text1-2"/>
    <w:rsid w:val="00B116DB"/>
    <w:rPr>
      <w:rFonts w:ascii="Verdana" w:eastAsia="MS Mincho" w:hAnsi="Verdana"/>
    </w:rPr>
  </w:style>
  <w:style w:type="table" w:customStyle="1" w:styleId="Tabulka1">
    <w:name w:val="_Tabulka_1"/>
    <w:basedOn w:val="Mkatabulky"/>
    <w:uiPriority w:val="99"/>
    <w:rsid w:val="00F2620A"/>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Nadpisbezsl1-2">
    <w:name w:val="_Nadpis_bez_čísl_1-2"/>
    <w:next w:val="Normln"/>
    <w:qFormat/>
    <w:rsid w:val="00F2620A"/>
    <w:pPr>
      <w:keepNext/>
      <w:spacing w:before="200" w:after="120"/>
    </w:pPr>
    <w:rPr>
      <w:rFonts w:ascii="Verdana" w:hAnsi="Verdana"/>
      <w:b/>
      <w:sz w:val="20"/>
      <w:szCs w:val="20"/>
    </w:rPr>
  </w:style>
  <w:style w:type="paragraph" w:customStyle="1" w:styleId="Tabulka">
    <w:name w:val="_Tabulka"/>
    <w:basedOn w:val="Textbezodsazen"/>
    <w:qFormat/>
    <w:rsid w:val="00F2620A"/>
    <w:pPr>
      <w:spacing w:before="40" w:after="40" w:line="240" w:lineRule="auto"/>
    </w:pPr>
  </w:style>
  <w:style w:type="paragraph" w:customStyle="1" w:styleId="Textbezodsazen">
    <w:name w:val="_Text_bez_odsazení"/>
    <w:basedOn w:val="Normln"/>
    <w:link w:val="TextbezodsazenChar"/>
    <w:qFormat/>
    <w:rsid w:val="00F2620A"/>
    <w:pPr>
      <w:spacing w:before="0"/>
    </w:pPr>
    <w:rPr>
      <w:rFonts w:ascii="Verdana" w:hAnsi="Verdana"/>
    </w:rPr>
  </w:style>
  <w:style w:type="character" w:customStyle="1" w:styleId="TextbezodsazenChar">
    <w:name w:val="_Text_bez_odsazení Char"/>
    <w:basedOn w:val="Standardnpsmoodstavce"/>
    <w:link w:val="Textbezodsazen"/>
    <w:rsid w:val="00F2620A"/>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180587026">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www.tudc.cz/"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typdok.tud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fdi.cz/pravidla-metodiky-a-ceniky/metodiky/" TargetMode="External"/><Relationship Id="rId22" Type="http://schemas.openxmlformats.org/officeDocument/2006/relationships/header" Target="header4.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D4D1F1-D594-477A-88CF-CA85E34DF1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3.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4.xml><?xml version="1.0" encoding="utf-8"?>
<ds:datastoreItem xmlns:ds="http://schemas.openxmlformats.org/officeDocument/2006/customXml" ds:itemID="{ACC812D0-6F72-4747-8A8D-38E22A1C9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22</Pages>
  <Words>6756</Words>
  <Characters>39863</Characters>
  <Application>Microsoft Office Word</Application>
  <DocSecurity>0</DocSecurity>
  <Lines>332</Lines>
  <Paragraphs>93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46526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Janhubová Lenka, Ing.</cp:lastModifiedBy>
  <cp:revision>2</cp:revision>
  <cp:lastPrinted>2017-11-28T17:18:00Z</cp:lastPrinted>
  <dcterms:created xsi:type="dcterms:W3CDTF">2024-04-03T09:31:00Z</dcterms:created>
  <dcterms:modified xsi:type="dcterms:W3CDTF">2024-06-10T13:33:00Z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